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62CE5" w:rsidRPr="00B07098" w:rsidRDefault="00442A13" w:rsidP="00D6692C">
      <w:pPr>
        <w:pStyle w:val="Title"/>
        <w:rPr>
          <w:b/>
        </w:rPr>
      </w:pPr>
      <w:r>
        <w:rPr>
          <w:b/>
        </w:rPr>
        <w:t>U.S.</w:t>
      </w:r>
      <w:r w:rsidR="00F62CE5" w:rsidRPr="00B07098">
        <w:rPr>
          <w:b/>
        </w:rPr>
        <w:t xml:space="preserve"> STANDARD GENERAL LEDGER (USSGL)</w:t>
      </w:r>
    </w:p>
    <w:p w:rsidR="00F62CE5" w:rsidRPr="00B07098" w:rsidRDefault="00F62CE5">
      <w:pPr>
        <w:jc w:val="center"/>
        <w:rPr>
          <w:b/>
          <w:bCs/>
        </w:rPr>
      </w:pPr>
      <w:r w:rsidRPr="00B07098">
        <w:rPr>
          <w:b/>
          <w:bCs/>
        </w:rPr>
        <w:t>VOTING BALLOT #</w:t>
      </w:r>
      <w:r w:rsidR="007C084D" w:rsidRPr="00B07098">
        <w:rPr>
          <w:b/>
          <w:bCs/>
        </w:rPr>
        <w:t>1</w:t>
      </w:r>
      <w:r w:rsidR="00BA4A9B">
        <w:rPr>
          <w:b/>
          <w:bCs/>
        </w:rPr>
        <w:t>8</w:t>
      </w:r>
      <w:r w:rsidR="00287D6B">
        <w:rPr>
          <w:b/>
          <w:bCs/>
        </w:rPr>
        <w:t>-03</w:t>
      </w:r>
    </w:p>
    <w:p w:rsidR="00096D4C" w:rsidRDefault="00096D4C">
      <w:pPr>
        <w:jc w:val="center"/>
        <w:rPr>
          <w:b/>
          <w:bCs/>
        </w:rPr>
      </w:pPr>
    </w:p>
    <w:p w:rsidR="0066310A" w:rsidRDefault="0066310A" w:rsidP="0066310A">
      <w:pPr>
        <w:autoSpaceDE w:val="0"/>
        <w:autoSpaceDN w:val="0"/>
        <w:adjustRightInd w:val="0"/>
        <w:rPr>
          <w:b/>
          <w:sz w:val="20"/>
          <w:szCs w:val="20"/>
        </w:rPr>
      </w:pPr>
      <w:r>
        <w:rPr>
          <w:sz w:val="20"/>
          <w:szCs w:val="20"/>
        </w:rPr>
        <w:t xml:space="preserve">The USSGL staff presented the Draft </w:t>
      </w:r>
      <w:r w:rsidR="00287D6B">
        <w:rPr>
          <w:sz w:val="20"/>
          <w:szCs w:val="20"/>
        </w:rPr>
        <w:t>Voting Ballot #18-03 at the December 4</w:t>
      </w:r>
      <w:r>
        <w:rPr>
          <w:sz w:val="20"/>
          <w:szCs w:val="20"/>
        </w:rPr>
        <w:t>, 2018, USSGL IRC meeting.  Please indicate the agency’s vote by marking “yes” or “no” on the voting ballot for each proposal to revise the USSGL account. Provide a detailed justification for all “no” votes. USSGL Board Members will vote using Survey Monkey, or F</w:t>
      </w:r>
      <w:r w:rsidR="0080472B">
        <w:rPr>
          <w:sz w:val="20"/>
          <w:szCs w:val="20"/>
        </w:rPr>
        <w:t>ax their ballot to 304-480-5176</w:t>
      </w:r>
      <w:r>
        <w:rPr>
          <w:bCs/>
          <w:sz w:val="20"/>
          <w:szCs w:val="20"/>
        </w:rPr>
        <w:t xml:space="preserve">. The Survey Monkey </w:t>
      </w:r>
      <w:r>
        <w:rPr>
          <w:sz w:val="20"/>
          <w:szCs w:val="20"/>
        </w:rPr>
        <w:t xml:space="preserve">link </w:t>
      </w:r>
      <w:r>
        <w:rPr>
          <w:bCs/>
          <w:sz w:val="20"/>
          <w:szCs w:val="20"/>
        </w:rPr>
        <w:t xml:space="preserve">will be </w:t>
      </w:r>
      <w:r>
        <w:rPr>
          <w:sz w:val="20"/>
          <w:szCs w:val="20"/>
        </w:rPr>
        <w:t>provided to</w:t>
      </w:r>
      <w:r>
        <w:rPr>
          <w:bCs/>
          <w:sz w:val="20"/>
          <w:szCs w:val="20"/>
        </w:rPr>
        <w:t xml:space="preserve"> the</w:t>
      </w:r>
      <w:r>
        <w:rPr>
          <w:sz w:val="20"/>
          <w:szCs w:val="20"/>
        </w:rPr>
        <w:t xml:space="preserve"> voting USSGL IRC board members.  Fiscal Service must receive the agency’s votes by </w:t>
      </w:r>
      <w:r w:rsidR="00287D6B">
        <w:rPr>
          <w:b/>
          <w:sz w:val="20"/>
          <w:szCs w:val="20"/>
        </w:rPr>
        <w:t>EST. 12:00 PM December</w:t>
      </w:r>
      <w:r>
        <w:rPr>
          <w:b/>
          <w:sz w:val="20"/>
          <w:szCs w:val="20"/>
        </w:rPr>
        <w:t xml:space="preserve"> </w:t>
      </w:r>
      <w:r w:rsidR="00287D6B">
        <w:rPr>
          <w:b/>
          <w:sz w:val="20"/>
          <w:szCs w:val="20"/>
        </w:rPr>
        <w:t>11</w:t>
      </w:r>
      <w:r>
        <w:rPr>
          <w:b/>
          <w:sz w:val="20"/>
          <w:szCs w:val="20"/>
        </w:rPr>
        <w:t>, 2018.</w:t>
      </w:r>
    </w:p>
    <w:p w:rsidR="0066310A" w:rsidRPr="005B3CB1" w:rsidRDefault="0066310A" w:rsidP="00A87752">
      <w:pPr>
        <w:autoSpaceDE w:val="0"/>
        <w:autoSpaceDN w:val="0"/>
        <w:adjustRightInd w:val="0"/>
        <w:rPr>
          <w:b/>
          <w:sz w:val="20"/>
          <w:szCs w:val="20"/>
        </w:rPr>
      </w:pPr>
    </w:p>
    <w:p w:rsidR="00A33E23" w:rsidRPr="005B3CB1" w:rsidRDefault="00A33E23" w:rsidP="00A87752">
      <w:pPr>
        <w:autoSpaceDE w:val="0"/>
        <w:autoSpaceDN w:val="0"/>
        <w:adjustRightInd w:val="0"/>
        <w:rPr>
          <w:b/>
          <w:sz w:val="20"/>
          <w:szCs w:val="20"/>
        </w:rPr>
      </w:pPr>
    </w:p>
    <w:p w:rsidR="00A10522" w:rsidRDefault="00A10522" w:rsidP="00A10522"/>
    <w:p w:rsidR="00A10522" w:rsidRDefault="00D05687" w:rsidP="008D0CF1">
      <w:pPr>
        <w:tabs>
          <w:tab w:val="left" w:pos="2700"/>
        </w:tabs>
        <w:jc w:val="center"/>
        <w:rPr>
          <w:b/>
          <w:bCs/>
          <w:caps/>
          <w:u w:val="single"/>
        </w:rPr>
      </w:pPr>
      <w:r w:rsidRPr="00751939">
        <w:rPr>
          <w:b/>
          <w:bCs/>
          <w:caps/>
          <w:u w:val="single"/>
        </w:rPr>
        <w:t>Fiscal Year 201</w:t>
      </w:r>
      <w:r w:rsidR="00BA4A9B">
        <w:rPr>
          <w:b/>
          <w:bCs/>
          <w:caps/>
          <w:u w:val="single"/>
        </w:rPr>
        <w:t>8</w:t>
      </w:r>
    </w:p>
    <w:p w:rsidR="00B07098" w:rsidRPr="00751939" w:rsidRDefault="00B07098" w:rsidP="008D0CF1">
      <w:pPr>
        <w:tabs>
          <w:tab w:val="left" w:pos="2700"/>
        </w:tabs>
        <w:jc w:val="center"/>
        <w:rPr>
          <w:b/>
          <w:bCs/>
          <w:caps/>
          <w:u w:val="single"/>
        </w:rPr>
      </w:pPr>
    </w:p>
    <w:p w:rsidR="00CB3469" w:rsidRPr="00A1348F" w:rsidRDefault="00CB3469" w:rsidP="00D05687">
      <w:pPr>
        <w:jc w:val="center"/>
        <w:rPr>
          <w:b/>
          <w:bCs/>
          <w:sz w:val="22"/>
          <w:szCs w:val="22"/>
          <w:u w:val="single"/>
        </w:rPr>
      </w:pPr>
    </w:p>
    <w:p w:rsidR="00882CD7" w:rsidRDefault="00F62CE5" w:rsidP="00C85818">
      <w:pPr>
        <w:rPr>
          <w:b/>
          <w:bCs/>
        </w:rPr>
      </w:pPr>
      <w:r>
        <w:rPr>
          <w:b/>
          <w:bCs/>
          <w:u w:val="single"/>
        </w:rPr>
        <w:t>ADD</w:t>
      </w:r>
      <w:r>
        <w:rPr>
          <w:b/>
          <w:bCs/>
        </w:rPr>
        <w:t>:</w:t>
      </w:r>
      <w:r w:rsidR="00C85818">
        <w:rPr>
          <w:b/>
          <w:bCs/>
        </w:rPr>
        <w:tab/>
      </w:r>
      <w:r w:rsidR="00C85818">
        <w:rPr>
          <w:b/>
          <w:bCs/>
        </w:rPr>
        <w:tab/>
      </w:r>
      <w:r w:rsidR="00C85818">
        <w:rPr>
          <w:b/>
          <w:bCs/>
        </w:rPr>
        <w:tab/>
      </w:r>
      <w:r w:rsidR="00C85818">
        <w:rPr>
          <w:b/>
          <w:bCs/>
        </w:rPr>
        <w:tab/>
      </w:r>
      <w:r w:rsidR="00C85818">
        <w:rPr>
          <w:b/>
          <w:bCs/>
        </w:rPr>
        <w:tab/>
      </w:r>
      <w:r w:rsidR="00E4584D">
        <w:rPr>
          <w:b/>
          <w:bCs/>
        </w:rPr>
        <w:tab/>
      </w:r>
      <w:r w:rsidR="00271056">
        <w:rPr>
          <w:b/>
          <w:bCs/>
        </w:rPr>
        <w:t xml:space="preserve"> </w:t>
      </w:r>
      <w:r w:rsidR="00882CD7" w:rsidRPr="00D276B8">
        <w:rPr>
          <w:b/>
          <w:bCs/>
          <w:u w:val="single"/>
        </w:rPr>
        <w:t>CHANGE</w:t>
      </w:r>
      <w:r w:rsidR="00882CD7" w:rsidRPr="00D276B8">
        <w:rPr>
          <w:b/>
          <w:bCs/>
        </w:rPr>
        <w:t>:</w:t>
      </w:r>
    </w:p>
    <w:p w:rsidR="009676D5" w:rsidRPr="009676D5" w:rsidRDefault="009676D5" w:rsidP="00E8460C">
      <w:pPr>
        <w:tabs>
          <w:tab w:val="left" w:pos="4320"/>
        </w:tabs>
        <w:ind w:left="5040" w:hanging="5040"/>
        <w:rPr>
          <w:b/>
          <w:bCs/>
        </w:rPr>
      </w:pPr>
      <w:r>
        <w:rPr>
          <w:b/>
          <w:bCs/>
        </w:rPr>
        <w:t xml:space="preserve">  </w:t>
      </w:r>
      <w:r w:rsidRPr="009676D5">
        <w:rPr>
          <w:b/>
          <w:bCs/>
        </w:rPr>
        <w:t>None</w:t>
      </w:r>
    </w:p>
    <w:p w:rsidR="009676D5" w:rsidRDefault="009676D5" w:rsidP="00E8460C">
      <w:pPr>
        <w:tabs>
          <w:tab w:val="left" w:pos="4320"/>
        </w:tabs>
        <w:ind w:left="5040" w:hanging="5040"/>
        <w:rPr>
          <w:b/>
          <w:bCs/>
          <w:u w:val="single"/>
        </w:rPr>
      </w:pPr>
    </w:p>
    <w:p w:rsidR="009C6CA9" w:rsidRPr="001F580B" w:rsidRDefault="009C6CA9" w:rsidP="00E8460C">
      <w:pPr>
        <w:tabs>
          <w:tab w:val="left" w:pos="4320"/>
        </w:tabs>
        <w:ind w:left="5040" w:hanging="5040"/>
        <w:rPr>
          <w:bCs/>
          <w:sz w:val="16"/>
          <w:szCs w:val="16"/>
          <w:u w:val="single"/>
        </w:rPr>
      </w:pPr>
      <w:r w:rsidRPr="00D276B8">
        <w:rPr>
          <w:b/>
          <w:bCs/>
          <w:u w:val="single"/>
        </w:rPr>
        <w:t>DELETE</w:t>
      </w:r>
      <w:r w:rsidRPr="00D276B8">
        <w:rPr>
          <w:b/>
          <w:bCs/>
        </w:rPr>
        <w:t>:</w:t>
      </w:r>
      <w:r w:rsidR="00350EB9">
        <w:rPr>
          <w:b/>
          <w:bCs/>
        </w:rPr>
        <w:t xml:space="preserve">  </w:t>
      </w:r>
      <w:r w:rsidR="00A91F8B">
        <w:rPr>
          <w:b/>
          <w:bCs/>
        </w:rPr>
        <w:t xml:space="preserve">                                         </w:t>
      </w:r>
      <w:r w:rsidR="007C084D" w:rsidRPr="007C084D">
        <w:rPr>
          <w:b/>
          <w:bCs/>
          <w:u w:val="single"/>
        </w:rPr>
        <w:t>NON-</w:t>
      </w:r>
      <w:r w:rsidR="000F29FD">
        <w:rPr>
          <w:b/>
          <w:bCs/>
          <w:u w:val="single"/>
        </w:rPr>
        <w:t xml:space="preserve">TECHNICAL CHANGE </w:t>
      </w:r>
      <w:r w:rsidR="000F29FD" w:rsidRPr="00751939">
        <w:rPr>
          <w:bCs/>
          <w:sz w:val="16"/>
          <w:szCs w:val="16"/>
          <w:u w:val="single"/>
        </w:rPr>
        <w:t>(DO</w:t>
      </w:r>
      <w:r w:rsidR="00B5750F">
        <w:rPr>
          <w:bCs/>
          <w:sz w:val="16"/>
          <w:szCs w:val="16"/>
          <w:u w:val="single"/>
        </w:rPr>
        <w:t>ES</w:t>
      </w:r>
      <w:r w:rsidR="000F29FD" w:rsidRPr="00751939">
        <w:rPr>
          <w:bCs/>
          <w:sz w:val="16"/>
          <w:szCs w:val="16"/>
          <w:u w:val="single"/>
        </w:rPr>
        <w:t xml:space="preserve"> NOT </w:t>
      </w:r>
      <w:r w:rsidR="00E8460C">
        <w:rPr>
          <w:bCs/>
          <w:sz w:val="16"/>
          <w:szCs w:val="16"/>
          <w:u w:val="single"/>
        </w:rPr>
        <w:t xml:space="preserve">REQUIRE A </w:t>
      </w:r>
      <w:r w:rsidR="000F29FD" w:rsidRPr="00751939">
        <w:rPr>
          <w:bCs/>
          <w:sz w:val="16"/>
          <w:szCs w:val="16"/>
          <w:u w:val="single"/>
        </w:rPr>
        <w:t>VOTE)</w:t>
      </w:r>
      <w:r w:rsidR="000F29FD" w:rsidRPr="00751939">
        <w:rPr>
          <w:bCs/>
        </w:rPr>
        <w:t>:</w:t>
      </w: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ED202B" w:rsidRPr="00CB29B4" w:rsidTr="006B6FD9">
        <w:trPr>
          <w:trHeight w:val="278"/>
        </w:trPr>
        <w:tc>
          <w:tcPr>
            <w:tcW w:w="1096" w:type="dxa"/>
            <w:shd w:val="clear" w:color="auto" w:fill="auto"/>
          </w:tcPr>
          <w:p w:rsidR="00ED202B" w:rsidRDefault="00ED202B" w:rsidP="00ED202B">
            <w:pPr>
              <w:rPr>
                <w:bCs/>
              </w:rPr>
            </w:pPr>
            <w:r w:rsidRPr="00271056">
              <w:rPr>
                <w:b/>
                <w:bCs/>
              </w:rPr>
              <w:t>None</w:t>
            </w:r>
          </w:p>
        </w:tc>
        <w:tc>
          <w:tcPr>
            <w:tcW w:w="812" w:type="dxa"/>
            <w:shd w:val="clear" w:color="auto" w:fill="auto"/>
          </w:tcPr>
          <w:p w:rsidR="00ED202B" w:rsidRDefault="00ED202B" w:rsidP="00ED202B"/>
        </w:tc>
        <w:tc>
          <w:tcPr>
            <w:tcW w:w="1260" w:type="dxa"/>
            <w:shd w:val="clear" w:color="auto" w:fill="auto"/>
          </w:tcPr>
          <w:p w:rsidR="00ED202B" w:rsidRPr="006B6FD9" w:rsidRDefault="00ED202B" w:rsidP="00ED202B">
            <w:pPr>
              <w:rPr>
                <w:bCs/>
                <w:u w:val="single"/>
              </w:rPr>
            </w:pPr>
          </w:p>
        </w:tc>
        <w:tc>
          <w:tcPr>
            <w:tcW w:w="1216" w:type="dxa"/>
            <w:shd w:val="clear" w:color="auto" w:fill="auto"/>
          </w:tcPr>
          <w:p w:rsidR="00ED202B" w:rsidRPr="00D2104B" w:rsidRDefault="00ED202B" w:rsidP="00ED202B">
            <w:pPr>
              <w:rPr>
                <w:bCs/>
              </w:rPr>
            </w:pPr>
          </w:p>
        </w:tc>
        <w:tc>
          <w:tcPr>
            <w:tcW w:w="314" w:type="dxa"/>
            <w:shd w:val="clear" w:color="auto" w:fill="auto"/>
          </w:tcPr>
          <w:p w:rsidR="00ED202B" w:rsidRPr="00CB29B4" w:rsidRDefault="00ED202B" w:rsidP="00ED202B">
            <w:pPr>
              <w:rPr>
                <w:bCs/>
              </w:rPr>
            </w:pPr>
          </w:p>
        </w:tc>
        <w:tc>
          <w:tcPr>
            <w:tcW w:w="1094" w:type="dxa"/>
            <w:shd w:val="clear" w:color="auto" w:fill="auto"/>
          </w:tcPr>
          <w:p w:rsidR="00ED202B" w:rsidRPr="00271056" w:rsidRDefault="00ED202B" w:rsidP="00ED202B">
            <w:pPr>
              <w:rPr>
                <w:b/>
                <w:bCs/>
              </w:rPr>
            </w:pPr>
            <w:r w:rsidRPr="00271056">
              <w:rPr>
                <w:b/>
                <w:bCs/>
              </w:rPr>
              <w:t>None</w:t>
            </w:r>
          </w:p>
        </w:tc>
        <w:tc>
          <w:tcPr>
            <w:tcW w:w="864"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r>
      <w:tr w:rsidR="00ED202B" w:rsidRPr="00CB29B4" w:rsidTr="006B6FD9">
        <w:tc>
          <w:tcPr>
            <w:tcW w:w="1096" w:type="dxa"/>
            <w:shd w:val="clear" w:color="auto" w:fill="auto"/>
          </w:tcPr>
          <w:p w:rsidR="00ED202B" w:rsidRPr="00CB29B4" w:rsidRDefault="00ED202B" w:rsidP="00ED202B">
            <w:pPr>
              <w:rPr>
                <w:bCs/>
              </w:rPr>
            </w:pPr>
          </w:p>
        </w:tc>
        <w:tc>
          <w:tcPr>
            <w:tcW w:w="812" w:type="dxa"/>
            <w:shd w:val="clear" w:color="auto" w:fill="auto"/>
          </w:tcPr>
          <w:p w:rsidR="00ED202B" w:rsidRPr="00CB29B4" w:rsidRDefault="00ED202B" w:rsidP="00ED202B">
            <w:pPr>
              <w:rPr>
                <w:bCs/>
              </w:rPr>
            </w:pPr>
          </w:p>
        </w:tc>
        <w:tc>
          <w:tcPr>
            <w:tcW w:w="1260" w:type="dxa"/>
            <w:shd w:val="clear" w:color="auto" w:fill="auto"/>
          </w:tcPr>
          <w:p w:rsidR="00ED202B" w:rsidRPr="00CB29B4" w:rsidRDefault="00ED202B" w:rsidP="00ED202B">
            <w:pPr>
              <w:rPr>
                <w:bCs/>
              </w:rPr>
            </w:pPr>
          </w:p>
        </w:tc>
        <w:tc>
          <w:tcPr>
            <w:tcW w:w="1216" w:type="dxa"/>
            <w:shd w:val="clear" w:color="auto" w:fill="auto"/>
          </w:tcPr>
          <w:p w:rsidR="00ED202B" w:rsidRPr="00CB29B4" w:rsidRDefault="00ED202B" w:rsidP="00ED202B">
            <w:pPr>
              <w:rPr>
                <w:bCs/>
              </w:rPr>
            </w:pPr>
          </w:p>
        </w:tc>
        <w:tc>
          <w:tcPr>
            <w:tcW w:w="314" w:type="dxa"/>
            <w:shd w:val="clear" w:color="auto" w:fill="auto"/>
          </w:tcPr>
          <w:p w:rsidR="00ED202B" w:rsidRPr="00CB29B4" w:rsidRDefault="00ED202B" w:rsidP="00ED202B">
            <w:pPr>
              <w:rPr>
                <w:bCs/>
              </w:rPr>
            </w:pPr>
          </w:p>
        </w:tc>
        <w:tc>
          <w:tcPr>
            <w:tcW w:w="1094" w:type="dxa"/>
            <w:shd w:val="clear" w:color="auto" w:fill="auto"/>
          </w:tcPr>
          <w:p w:rsidR="00ED202B" w:rsidRPr="00CB29B4" w:rsidRDefault="00ED202B" w:rsidP="00ED202B">
            <w:pPr>
              <w:rPr>
                <w:bCs/>
              </w:rPr>
            </w:pPr>
          </w:p>
        </w:tc>
        <w:tc>
          <w:tcPr>
            <w:tcW w:w="864"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r>
    </w:tbl>
    <w:p w:rsidR="00D05687" w:rsidRPr="00751939" w:rsidRDefault="00D05687" w:rsidP="008D0CF1">
      <w:pPr>
        <w:tabs>
          <w:tab w:val="left" w:pos="2700"/>
        </w:tabs>
        <w:jc w:val="center"/>
        <w:rPr>
          <w:b/>
          <w:bCs/>
          <w:caps/>
          <w:u w:val="single"/>
        </w:rPr>
      </w:pPr>
      <w:r w:rsidRPr="00751939">
        <w:rPr>
          <w:b/>
          <w:bCs/>
          <w:caps/>
          <w:u w:val="single"/>
        </w:rPr>
        <w:t>Fiscal Year 201</w:t>
      </w:r>
      <w:r w:rsidR="00BA4A9B">
        <w:rPr>
          <w:b/>
          <w:bCs/>
          <w:caps/>
          <w:u w:val="single"/>
        </w:rPr>
        <w:t>9</w:t>
      </w:r>
    </w:p>
    <w:p w:rsidR="00B07098" w:rsidRPr="00A1348F" w:rsidRDefault="00B07098" w:rsidP="000E2C80">
      <w:pPr>
        <w:rPr>
          <w:b/>
          <w:bCs/>
          <w:sz w:val="22"/>
          <w:szCs w:val="22"/>
          <w:u w:val="single"/>
        </w:rPr>
      </w:pPr>
    </w:p>
    <w:p w:rsidR="00964D60" w:rsidRDefault="00F21CF9" w:rsidP="00964D60">
      <w:pPr>
        <w:rPr>
          <w:b/>
          <w:bCs/>
        </w:rPr>
      </w:pPr>
      <w:r>
        <w:rPr>
          <w:b/>
          <w:bCs/>
          <w:u w:val="single"/>
        </w:rPr>
        <w:t>ADD</w:t>
      </w:r>
      <w:r>
        <w:rPr>
          <w:b/>
          <w:bCs/>
        </w:rPr>
        <w:t>:</w:t>
      </w:r>
      <w:r>
        <w:rPr>
          <w:b/>
          <w:bCs/>
        </w:rPr>
        <w:tab/>
      </w:r>
      <w:r w:rsidR="00D41F5A">
        <w:rPr>
          <w:b/>
          <w:bCs/>
        </w:rPr>
        <w:tab/>
      </w:r>
      <w:r w:rsidR="00D41F5A">
        <w:rPr>
          <w:b/>
          <w:bCs/>
        </w:rPr>
        <w:tab/>
      </w:r>
      <w:r w:rsidR="00D41F5A">
        <w:rPr>
          <w:b/>
          <w:bCs/>
        </w:rPr>
        <w:tab/>
      </w:r>
      <w:r w:rsidR="00D41F5A">
        <w:rPr>
          <w:b/>
          <w:bCs/>
        </w:rPr>
        <w:tab/>
      </w:r>
      <w:r w:rsidR="009D70A4">
        <w:rPr>
          <w:b/>
          <w:bCs/>
        </w:rPr>
        <w:t xml:space="preserve">  </w:t>
      </w:r>
      <w:r w:rsidR="00442A13">
        <w:rPr>
          <w:b/>
          <w:bCs/>
        </w:rPr>
        <w:t xml:space="preserve"> </w:t>
      </w:r>
      <w:r w:rsidR="009D70A4">
        <w:rPr>
          <w:b/>
          <w:bCs/>
        </w:rPr>
        <w:t xml:space="preserve"> </w:t>
      </w:r>
      <w:r w:rsidR="00442A13">
        <w:rPr>
          <w:b/>
          <w:bCs/>
        </w:rPr>
        <w:tab/>
      </w:r>
      <w:r w:rsidR="00271056">
        <w:rPr>
          <w:b/>
          <w:bCs/>
        </w:rPr>
        <w:t xml:space="preserve">  </w:t>
      </w:r>
      <w:r w:rsidR="00964D60" w:rsidRPr="00D276B8">
        <w:rPr>
          <w:b/>
          <w:bCs/>
          <w:u w:val="single"/>
        </w:rPr>
        <w:t>CHANGE</w:t>
      </w:r>
      <w:r w:rsidR="00964D60" w:rsidRPr="00D276B8">
        <w:rPr>
          <w:b/>
          <w:bCs/>
        </w:rPr>
        <w:t>:</w:t>
      </w:r>
    </w:p>
    <w:p w:rsidR="005C032D" w:rsidRDefault="005C032D" w:rsidP="00964D60">
      <w:pPr>
        <w:rPr>
          <w:b/>
          <w:bCs/>
        </w:rPr>
      </w:pPr>
    </w:p>
    <w:tbl>
      <w:tblPr>
        <w:tblW w:w="8848" w:type="dxa"/>
        <w:tblLook w:val="04A0" w:firstRow="1" w:lastRow="0" w:firstColumn="1" w:lastColumn="0" w:noHBand="0" w:noVBand="1"/>
      </w:tblPr>
      <w:tblGrid>
        <w:gridCol w:w="1089"/>
        <w:gridCol w:w="802"/>
        <w:gridCol w:w="1240"/>
        <w:gridCol w:w="1197"/>
        <w:gridCol w:w="310"/>
        <w:gridCol w:w="936"/>
        <w:gridCol w:w="936"/>
        <w:gridCol w:w="1153"/>
        <w:gridCol w:w="1185"/>
      </w:tblGrid>
      <w:tr w:rsidR="00391496" w:rsidRPr="00D2104B" w:rsidTr="00391496">
        <w:trPr>
          <w:trHeight w:val="395"/>
        </w:trPr>
        <w:tc>
          <w:tcPr>
            <w:tcW w:w="1089" w:type="dxa"/>
            <w:shd w:val="clear" w:color="auto" w:fill="auto"/>
          </w:tcPr>
          <w:p w:rsidR="00391496" w:rsidRDefault="00391496" w:rsidP="00391496">
            <w:pPr>
              <w:rPr>
                <w:bCs/>
              </w:rPr>
            </w:pPr>
            <w:r>
              <w:rPr>
                <w:bCs/>
              </w:rPr>
              <w:t>415730</w:t>
            </w:r>
          </w:p>
        </w:tc>
        <w:tc>
          <w:tcPr>
            <w:tcW w:w="802" w:type="dxa"/>
            <w:shd w:val="clear" w:color="auto" w:fill="auto"/>
          </w:tcPr>
          <w:p w:rsidR="00391496" w:rsidRPr="00D2104B" w:rsidRDefault="00391496" w:rsidP="00391496">
            <w:pPr>
              <w:rPr>
                <w:bCs/>
              </w:rPr>
            </w:pPr>
            <w:r>
              <w:rPr>
                <w:bCs/>
              </w:rPr>
              <w:t xml:space="preserve">Pg. 2 </w:t>
            </w:r>
          </w:p>
        </w:tc>
        <w:tc>
          <w:tcPr>
            <w:tcW w:w="1240" w:type="dxa"/>
            <w:shd w:val="clear" w:color="auto" w:fill="auto"/>
          </w:tcPr>
          <w:p w:rsidR="00391496" w:rsidRPr="006B6FD9" w:rsidRDefault="00391496" w:rsidP="00391496">
            <w:pPr>
              <w:rPr>
                <w:bCs/>
                <w:u w:val="single"/>
              </w:rPr>
            </w:pPr>
            <w:r>
              <w:rPr>
                <w:bCs/>
              </w:rPr>
              <w:t>Yes ____</w:t>
            </w:r>
          </w:p>
        </w:tc>
        <w:tc>
          <w:tcPr>
            <w:tcW w:w="1197" w:type="dxa"/>
            <w:shd w:val="clear" w:color="auto" w:fill="auto"/>
          </w:tcPr>
          <w:p w:rsidR="00391496" w:rsidRPr="00D2104B" w:rsidRDefault="00391496" w:rsidP="00391496">
            <w:pPr>
              <w:rPr>
                <w:bCs/>
              </w:rPr>
            </w:pPr>
            <w:r>
              <w:rPr>
                <w:bCs/>
              </w:rPr>
              <w:t>No ____</w:t>
            </w:r>
          </w:p>
        </w:tc>
        <w:tc>
          <w:tcPr>
            <w:tcW w:w="310" w:type="dxa"/>
            <w:shd w:val="clear" w:color="auto" w:fill="auto"/>
          </w:tcPr>
          <w:p w:rsidR="00391496" w:rsidRPr="00D2104B" w:rsidRDefault="00391496" w:rsidP="00391496">
            <w:pPr>
              <w:rPr>
                <w:bCs/>
              </w:rPr>
            </w:pPr>
          </w:p>
        </w:tc>
        <w:tc>
          <w:tcPr>
            <w:tcW w:w="936" w:type="dxa"/>
            <w:shd w:val="clear" w:color="auto" w:fill="auto"/>
          </w:tcPr>
          <w:p w:rsidR="00391496" w:rsidRDefault="00391496" w:rsidP="00391496">
            <w:pPr>
              <w:rPr>
                <w:bCs/>
              </w:rPr>
            </w:pPr>
            <w:r>
              <w:rPr>
                <w:bCs/>
              </w:rPr>
              <w:t>221800</w:t>
            </w:r>
          </w:p>
        </w:tc>
        <w:tc>
          <w:tcPr>
            <w:tcW w:w="936" w:type="dxa"/>
            <w:shd w:val="clear" w:color="auto" w:fill="auto"/>
          </w:tcPr>
          <w:p w:rsidR="00391496" w:rsidRDefault="00391496" w:rsidP="00391496">
            <w:r w:rsidRPr="009340AC">
              <w:rPr>
                <w:bCs/>
              </w:rPr>
              <w:t>Pg</w:t>
            </w:r>
            <w:r>
              <w:rPr>
                <w:bCs/>
              </w:rPr>
              <w:t>. 2</w:t>
            </w:r>
          </w:p>
        </w:tc>
        <w:tc>
          <w:tcPr>
            <w:tcW w:w="1153" w:type="dxa"/>
            <w:shd w:val="clear" w:color="auto" w:fill="auto"/>
          </w:tcPr>
          <w:p w:rsidR="00391496" w:rsidRPr="006B6FD9" w:rsidRDefault="00391496" w:rsidP="00391496">
            <w:pPr>
              <w:rPr>
                <w:bCs/>
                <w:u w:val="single"/>
              </w:rPr>
            </w:pPr>
            <w:r>
              <w:rPr>
                <w:bCs/>
              </w:rPr>
              <w:t>Yes ____</w:t>
            </w:r>
          </w:p>
        </w:tc>
        <w:tc>
          <w:tcPr>
            <w:tcW w:w="1185" w:type="dxa"/>
            <w:shd w:val="clear" w:color="auto" w:fill="auto"/>
          </w:tcPr>
          <w:p w:rsidR="00391496" w:rsidRPr="00D2104B" w:rsidRDefault="00391496" w:rsidP="00391496">
            <w:pPr>
              <w:rPr>
                <w:bCs/>
              </w:rPr>
            </w:pPr>
            <w:r>
              <w:rPr>
                <w:bCs/>
              </w:rPr>
              <w:t>No ____</w:t>
            </w:r>
          </w:p>
        </w:tc>
      </w:tr>
      <w:tr w:rsidR="00391496" w:rsidRPr="00D2104B" w:rsidTr="00391496">
        <w:trPr>
          <w:trHeight w:val="458"/>
        </w:trPr>
        <w:tc>
          <w:tcPr>
            <w:tcW w:w="1089" w:type="dxa"/>
            <w:shd w:val="clear" w:color="auto" w:fill="auto"/>
          </w:tcPr>
          <w:p w:rsidR="00391496" w:rsidRDefault="00391496" w:rsidP="00391496">
            <w:pPr>
              <w:rPr>
                <w:bCs/>
              </w:rPr>
            </w:pPr>
            <w:r>
              <w:rPr>
                <w:bCs/>
              </w:rPr>
              <w:t>439730</w:t>
            </w:r>
          </w:p>
        </w:tc>
        <w:tc>
          <w:tcPr>
            <w:tcW w:w="802" w:type="dxa"/>
            <w:shd w:val="clear" w:color="auto" w:fill="auto"/>
          </w:tcPr>
          <w:p w:rsidR="00391496" w:rsidRDefault="00391496" w:rsidP="00391496">
            <w:r w:rsidRPr="00A46B99">
              <w:rPr>
                <w:bCs/>
              </w:rPr>
              <w:t>Pg</w:t>
            </w:r>
            <w:r>
              <w:rPr>
                <w:bCs/>
              </w:rPr>
              <w:t>. 2</w:t>
            </w:r>
          </w:p>
        </w:tc>
        <w:tc>
          <w:tcPr>
            <w:tcW w:w="1240" w:type="dxa"/>
            <w:shd w:val="clear" w:color="auto" w:fill="auto"/>
          </w:tcPr>
          <w:p w:rsidR="00391496" w:rsidRPr="006B6FD9" w:rsidRDefault="00391496" w:rsidP="00391496">
            <w:pPr>
              <w:rPr>
                <w:bCs/>
                <w:u w:val="single"/>
              </w:rPr>
            </w:pPr>
            <w:r>
              <w:rPr>
                <w:bCs/>
              </w:rPr>
              <w:t>Yes ____</w:t>
            </w:r>
          </w:p>
        </w:tc>
        <w:tc>
          <w:tcPr>
            <w:tcW w:w="1197" w:type="dxa"/>
            <w:shd w:val="clear" w:color="auto" w:fill="auto"/>
          </w:tcPr>
          <w:p w:rsidR="00391496" w:rsidRPr="00D2104B" w:rsidRDefault="00391496" w:rsidP="00391496">
            <w:pPr>
              <w:rPr>
                <w:bCs/>
              </w:rPr>
            </w:pPr>
            <w:r>
              <w:rPr>
                <w:bCs/>
              </w:rPr>
              <w:t>No ____</w:t>
            </w:r>
          </w:p>
        </w:tc>
        <w:tc>
          <w:tcPr>
            <w:tcW w:w="310" w:type="dxa"/>
            <w:shd w:val="clear" w:color="auto" w:fill="auto"/>
          </w:tcPr>
          <w:p w:rsidR="00391496" w:rsidRPr="00D2104B" w:rsidRDefault="00391496" w:rsidP="00391496">
            <w:pPr>
              <w:rPr>
                <w:bCs/>
              </w:rPr>
            </w:pPr>
          </w:p>
        </w:tc>
        <w:tc>
          <w:tcPr>
            <w:tcW w:w="936" w:type="dxa"/>
            <w:shd w:val="clear" w:color="auto" w:fill="auto"/>
          </w:tcPr>
          <w:p w:rsidR="00391496" w:rsidRDefault="00391496" w:rsidP="00391496">
            <w:pPr>
              <w:rPr>
                <w:bCs/>
              </w:rPr>
            </w:pPr>
            <w:r w:rsidRPr="00910FF8">
              <w:rPr>
                <w:bCs/>
              </w:rPr>
              <w:t>263000</w:t>
            </w:r>
          </w:p>
        </w:tc>
        <w:tc>
          <w:tcPr>
            <w:tcW w:w="936" w:type="dxa"/>
            <w:shd w:val="clear" w:color="auto" w:fill="auto"/>
          </w:tcPr>
          <w:p w:rsidR="00391496" w:rsidRDefault="00391496" w:rsidP="00391496">
            <w:r w:rsidRPr="009340AC">
              <w:rPr>
                <w:bCs/>
              </w:rPr>
              <w:t>Pg</w:t>
            </w:r>
            <w:r>
              <w:rPr>
                <w:bCs/>
              </w:rPr>
              <w:t>. 2</w:t>
            </w:r>
          </w:p>
        </w:tc>
        <w:tc>
          <w:tcPr>
            <w:tcW w:w="1153" w:type="dxa"/>
            <w:shd w:val="clear" w:color="auto" w:fill="auto"/>
          </w:tcPr>
          <w:p w:rsidR="00391496" w:rsidRPr="006B6FD9" w:rsidRDefault="00391496" w:rsidP="00391496">
            <w:pPr>
              <w:rPr>
                <w:bCs/>
                <w:u w:val="single"/>
              </w:rPr>
            </w:pPr>
            <w:r>
              <w:rPr>
                <w:bCs/>
              </w:rPr>
              <w:t>Yes ____</w:t>
            </w:r>
          </w:p>
        </w:tc>
        <w:tc>
          <w:tcPr>
            <w:tcW w:w="1185" w:type="dxa"/>
            <w:shd w:val="clear" w:color="auto" w:fill="auto"/>
          </w:tcPr>
          <w:p w:rsidR="00391496" w:rsidRPr="00D2104B" w:rsidRDefault="00391496" w:rsidP="00391496">
            <w:pPr>
              <w:rPr>
                <w:bCs/>
              </w:rPr>
            </w:pPr>
            <w:r>
              <w:rPr>
                <w:bCs/>
              </w:rPr>
              <w:t>No ____</w:t>
            </w:r>
          </w:p>
        </w:tc>
      </w:tr>
      <w:tr w:rsidR="00391496" w:rsidRPr="00D2104B" w:rsidTr="00391496">
        <w:trPr>
          <w:trHeight w:val="431"/>
        </w:trPr>
        <w:tc>
          <w:tcPr>
            <w:tcW w:w="1089" w:type="dxa"/>
            <w:shd w:val="clear" w:color="auto" w:fill="auto"/>
          </w:tcPr>
          <w:p w:rsidR="00391496" w:rsidRDefault="00391496" w:rsidP="00391496">
            <w:pPr>
              <w:rPr>
                <w:bCs/>
              </w:rPr>
            </w:pPr>
          </w:p>
        </w:tc>
        <w:tc>
          <w:tcPr>
            <w:tcW w:w="802" w:type="dxa"/>
            <w:shd w:val="clear" w:color="auto" w:fill="auto"/>
          </w:tcPr>
          <w:p w:rsidR="00391496" w:rsidRDefault="00391496" w:rsidP="00391496"/>
        </w:tc>
        <w:tc>
          <w:tcPr>
            <w:tcW w:w="1240" w:type="dxa"/>
            <w:shd w:val="clear" w:color="auto" w:fill="auto"/>
          </w:tcPr>
          <w:p w:rsidR="00391496" w:rsidRPr="006B6FD9" w:rsidRDefault="00391496" w:rsidP="00391496">
            <w:pPr>
              <w:rPr>
                <w:bCs/>
                <w:u w:val="single"/>
              </w:rPr>
            </w:pPr>
          </w:p>
        </w:tc>
        <w:tc>
          <w:tcPr>
            <w:tcW w:w="1197" w:type="dxa"/>
            <w:shd w:val="clear" w:color="auto" w:fill="auto"/>
          </w:tcPr>
          <w:p w:rsidR="00391496" w:rsidRPr="00D2104B" w:rsidRDefault="00391496" w:rsidP="00391496">
            <w:pPr>
              <w:rPr>
                <w:bCs/>
              </w:rPr>
            </w:pPr>
          </w:p>
        </w:tc>
        <w:tc>
          <w:tcPr>
            <w:tcW w:w="310" w:type="dxa"/>
            <w:shd w:val="clear" w:color="auto" w:fill="auto"/>
          </w:tcPr>
          <w:p w:rsidR="00391496" w:rsidRPr="00D2104B" w:rsidRDefault="00391496" w:rsidP="00391496">
            <w:pPr>
              <w:rPr>
                <w:bCs/>
              </w:rPr>
            </w:pPr>
          </w:p>
        </w:tc>
        <w:tc>
          <w:tcPr>
            <w:tcW w:w="936" w:type="dxa"/>
            <w:shd w:val="clear" w:color="auto" w:fill="auto"/>
          </w:tcPr>
          <w:p w:rsidR="00391496" w:rsidRDefault="00391496" w:rsidP="00391496">
            <w:pPr>
              <w:rPr>
                <w:bCs/>
              </w:rPr>
            </w:pPr>
            <w:r>
              <w:rPr>
                <w:bCs/>
              </w:rPr>
              <w:t>415700</w:t>
            </w:r>
          </w:p>
        </w:tc>
        <w:tc>
          <w:tcPr>
            <w:tcW w:w="936" w:type="dxa"/>
            <w:shd w:val="clear" w:color="auto" w:fill="auto"/>
          </w:tcPr>
          <w:p w:rsidR="00391496" w:rsidRDefault="00391496" w:rsidP="00391496">
            <w:pPr>
              <w:rPr>
                <w:bCs/>
              </w:rPr>
            </w:pPr>
            <w:r w:rsidRPr="00061597">
              <w:rPr>
                <w:bCs/>
              </w:rPr>
              <w:t>Pg.</w:t>
            </w:r>
            <w:r>
              <w:rPr>
                <w:bCs/>
              </w:rPr>
              <w:t xml:space="preserve"> 3</w:t>
            </w:r>
          </w:p>
        </w:tc>
        <w:tc>
          <w:tcPr>
            <w:tcW w:w="1153" w:type="dxa"/>
            <w:shd w:val="clear" w:color="auto" w:fill="auto"/>
          </w:tcPr>
          <w:p w:rsidR="00391496" w:rsidRPr="006B6FD9" w:rsidRDefault="00391496" w:rsidP="00391496">
            <w:pPr>
              <w:rPr>
                <w:bCs/>
                <w:u w:val="single"/>
              </w:rPr>
            </w:pPr>
            <w:r>
              <w:rPr>
                <w:bCs/>
              </w:rPr>
              <w:t>Yes ____</w:t>
            </w:r>
          </w:p>
        </w:tc>
        <w:tc>
          <w:tcPr>
            <w:tcW w:w="1185" w:type="dxa"/>
            <w:shd w:val="clear" w:color="auto" w:fill="auto"/>
          </w:tcPr>
          <w:p w:rsidR="00391496" w:rsidRPr="00D2104B" w:rsidRDefault="00391496" w:rsidP="00391496">
            <w:pPr>
              <w:rPr>
                <w:bCs/>
              </w:rPr>
            </w:pPr>
            <w:r>
              <w:rPr>
                <w:bCs/>
              </w:rPr>
              <w:t>No ____</w:t>
            </w:r>
          </w:p>
        </w:tc>
      </w:tr>
    </w:tbl>
    <w:p w:rsidR="00187346" w:rsidRDefault="00061597" w:rsidP="0065545D">
      <w:pPr>
        <w:spacing w:after="160"/>
        <w:rPr>
          <w:bCs/>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00910FF8">
        <w:rPr>
          <w:b/>
          <w:bCs/>
          <w:sz w:val="20"/>
          <w:szCs w:val="20"/>
        </w:rPr>
        <w:t xml:space="preserve">        </w:t>
      </w:r>
      <w:r w:rsidR="00391496">
        <w:rPr>
          <w:bCs/>
        </w:rPr>
        <w:t>439700</w:t>
      </w:r>
      <w:r w:rsidR="00910FF8">
        <w:rPr>
          <w:b/>
          <w:bCs/>
          <w:sz w:val="20"/>
          <w:szCs w:val="20"/>
        </w:rPr>
        <w:t xml:space="preserve"> </w:t>
      </w:r>
      <w:r w:rsidRPr="00910FF8">
        <w:rPr>
          <w:bCs/>
        </w:rPr>
        <w:t xml:space="preserve"> </w:t>
      </w:r>
      <w:r w:rsidR="00910FF8">
        <w:rPr>
          <w:b/>
          <w:bCs/>
          <w:sz w:val="20"/>
          <w:szCs w:val="20"/>
        </w:rPr>
        <w:t xml:space="preserve">   </w:t>
      </w:r>
      <w:r w:rsidRPr="00061597">
        <w:rPr>
          <w:bCs/>
        </w:rPr>
        <w:t xml:space="preserve">Pg. </w:t>
      </w:r>
      <w:r w:rsidR="00391496">
        <w:rPr>
          <w:bCs/>
        </w:rPr>
        <w:t>3</w:t>
      </w:r>
      <w:r w:rsidRPr="00061597">
        <w:rPr>
          <w:bCs/>
        </w:rPr>
        <w:tab/>
      </w:r>
      <w:r>
        <w:rPr>
          <w:bCs/>
        </w:rPr>
        <w:t xml:space="preserve">  Yes ____     </w:t>
      </w:r>
      <w:r w:rsidRPr="00061597">
        <w:rPr>
          <w:bCs/>
        </w:rPr>
        <w:t>No ____</w:t>
      </w:r>
    </w:p>
    <w:p w:rsidR="00B07098" w:rsidRPr="00061597" w:rsidRDefault="00187346" w:rsidP="004234EB">
      <w:pPr>
        <w:rPr>
          <w:bCs/>
          <w:sz w:val="20"/>
          <w:szCs w:val="20"/>
        </w:rPr>
      </w:pPr>
      <w:r>
        <w:rPr>
          <w:bCs/>
        </w:rPr>
        <w:tab/>
      </w:r>
      <w:r>
        <w:rPr>
          <w:bCs/>
        </w:rPr>
        <w:tab/>
      </w:r>
      <w:r>
        <w:rPr>
          <w:bCs/>
        </w:rPr>
        <w:tab/>
      </w:r>
      <w:r>
        <w:rPr>
          <w:bCs/>
        </w:rPr>
        <w:tab/>
      </w:r>
      <w:r>
        <w:rPr>
          <w:bCs/>
        </w:rPr>
        <w:tab/>
      </w:r>
      <w:r>
        <w:rPr>
          <w:bCs/>
        </w:rPr>
        <w:tab/>
        <w:t xml:space="preserve">        </w:t>
      </w:r>
      <w:r w:rsidR="00061597" w:rsidRPr="00061597">
        <w:rPr>
          <w:bCs/>
          <w:sz w:val="20"/>
          <w:szCs w:val="20"/>
        </w:rPr>
        <w:tab/>
      </w:r>
    </w:p>
    <w:p w:rsidR="005C032D" w:rsidRDefault="00187346" w:rsidP="004234EB">
      <w:pPr>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rsidR="001A6F63" w:rsidRDefault="001A6F63" w:rsidP="001A6F63">
      <w:pPr>
        <w:tabs>
          <w:tab w:val="left" w:pos="720"/>
          <w:tab w:val="left" w:pos="3600"/>
          <w:tab w:val="left" w:pos="4320"/>
        </w:tabs>
        <w:rPr>
          <w:bCs/>
          <w:sz w:val="20"/>
          <w:szCs w:val="20"/>
        </w:rPr>
      </w:pPr>
      <w:r>
        <w:rPr>
          <w:bCs/>
          <w:sz w:val="20"/>
          <w:szCs w:val="20"/>
        </w:rPr>
        <w:tab/>
      </w:r>
    </w:p>
    <w:p w:rsidR="002905A0" w:rsidRDefault="00F56B96" w:rsidP="002905A0">
      <w:pPr>
        <w:tabs>
          <w:tab w:val="left" w:pos="720"/>
          <w:tab w:val="left" w:pos="3600"/>
          <w:tab w:val="left" w:pos="4320"/>
        </w:tabs>
        <w:rPr>
          <w:bCs/>
          <w:sz w:val="16"/>
          <w:szCs w:val="16"/>
          <w:u w:val="single"/>
        </w:rPr>
      </w:pPr>
      <w:r>
        <w:rPr>
          <w:b/>
          <w:bCs/>
          <w:u w:val="single"/>
        </w:rPr>
        <w:t>DEL</w:t>
      </w:r>
      <w:r w:rsidR="00D312A5" w:rsidRPr="00D276B8">
        <w:rPr>
          <w:b/>
          <w:bCs/>
          <w:u w:val="single"/>
        </w:rPr>
        <w:t>ETE</w:t>
      </w:r>
      <w:r w:rsidR="00D312A5" w:rsidRPr="00D276B8">
        <w:rPr>
          <w:b/>
          <w:bCs/>
        </w:rPr>
        <w:t>:</w:t>
      </w:r>
      <w:r w:rsidR="002905A0" w:rsidRPr="002905A0">
        <w:rPr>
          <w:b/>
          <w:bCs/>
          <w:color w:val="002060"/>
        </w:rPr>
        <w:tab/>
      </w:r>
      <w:r w:rsidR="002905A0" w:rsidRPr="003B4116">
        <w:rPr>
          <w:b/>
          <w:bCs/>
          <w:color w:val="000000"/>
          <w:u w:val="single"/>
        </w:rPr>
        <w:t>NON</w:t>
      </w:r>
      <w:r w:rsidR="002905A0" w:rsidRPr="003B4116">
        <w:rPr>
          <w:b/>
          <w:bCs/>
          <w:color w:val="000000"/>
          <w:sz w:val="20"/>
          <w:szCs w:val="20"/>
          <w:u w:val="single"/>
        </w:rPr>
        <w:t>-</w:t>
      </w:r>
      <w:r w:rsidR="002905A0" w:rsidRPr="003B4116">
        <w:rPr>
          <w:b/>
          <w:bCs/>
          <w:color w:val="000000"/>
          <w:u w:val="single"/>
        </w:rPr>
        <w:t>TECHNICAL</w:t>
      </w:r>
      <w:r w:rsidR="002905A0">
        <w:rPr>
          <w:b/>
          <w:bCs/>
          <w:u w:val="single"/>
        </w:rPr>
        <w:t xml:space="preserve"> CHANGE </w:t>
      </w:r>
      <w:r w:rsidR="002905A0" w:rsidRPr="00751939">
        <w:rPr>
          <w:bCs/>
          <w:sz w:val="16"/>
          <w:szCs w:val="16"/>
          <w:u w:val="single"/>
        </w:rPr>
        <w:t>(DO</w:t>
      </w:r>
      <w:r w:rsidR="002905A0">
        <w:rPr>
          <w:bCs/>
          <w:sz w:val="16"/>
          <w:szCs w:val="16"/>
          <w:u w:val="single"/>
        </w:rPr>
        <w:t>ES</w:t>
      </w:r>
      <w:r w:rsidR="002905A0" w:rsidRPr="00751939">
        <w:rPr>
          <w:bCs/>
          <w:sz w:val="16"/>
          <w:szCs w:val="16"/>
          <w:u w:val="single"/>
        </w:rPr>
        <w:t xml:space="preserve"> NOT </w:t>
      </w:r>
      <w:r w:rsidR="002905A0">
        <w:rPr>
          <w:bCs/>
          <w:sz w:val="16"/>
          <w:szCs w:val="16"/>
          <w:u w:val="single"/>
        </w:rPr>
        <w:t>REQUIRE A VOTE</w:t>
      </w:r>
      <w:r w:rsidR="00A2518C">
        <w:rPr>
          <w:bCs/>
          <w:sz w:val="16"/>
          <w:szCs w:val="16"/>
          <w:u w:val="single"/>
        </w:rPr>
        <w:t>):</w:t>
      </w:r>
      <w:r w:rsidR="00350EB9">
        <w:rPr>
          <w:bCs/>
          <w:sz w:val="16"/>
          <w:szCs w:val="16"/>
          <w:u w:val="single"/>
        </w:rPr>
        <w:t xml:space="preserve"> </w:t>
      </w:r>
    </w:p>
    <w:p w:rsidR="005C032D" w:rsidRDefault="005C032D" w:rsidP="002905A0">
      <w:pPr>
        <w:tabs>
          <w:tab w:val="left" w:pos="720"/>
          <w:tab w:val="left" w:pos="3600"/>
          <w:tab w:val="left" w:pos="4320"/>
        </w:tabs>
        <w:rPr>
          <w:bCs/>
          <w:sz w:val="20"/>
          <w:szCs w:val="20"/>
        </w:rPr>
      </w:pP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6B6FD9" w:rsidRPr="00CB29B4" w:rsidTr="006B6FD9">
        <w:trPr>
          <w:trHeight w:val="413"/>
        </w:trPr>
        <w:tc>
          <w:tcPr>
            <w:tcW w:w="1096" w:type="dxa"/>
            <w:shd w:val="clear" w:color="auto" w:fill="auto"/>
          </w:tcPr>
          <w:p w:rsidR="006B6FD9" w:rsidRPr="00741504" w:rsidRDefault="009676D5" w:rsidP="006B6FD9">
            <w:pPr>
              <w:rPr>
                <w:bCs/>
              </w:rPr>
            </w:pPr>
            <w:r w:rsidRPr="009676D5">
              <w:rPr>
                <w:b/>
                <w:bCs/>
              </w:rPr>
              <w:t>None</w:t>
            </w:r>
          </w:p>
        </w:tc>
        <w:tc>
          <w:tcPr>
            <w:tcW w:w="812" w:type="dxa"/>
            <w:shd w:val="clear" w:color="auto" w:fill="auto"/>
          </w:tcPr>
          <w:p w:rsidR="006B6FD9" w:rsidRPr="00CB29B4" w:rsidRDefault="006B6FD9" w:rsidP="00287D6B">
            <w:pPr>
              <w:rPr>
                <w:bCs/>
              </w:rPr>
            </w:pPr>
          </w:p>
        </w:tc>
        <w:tc>
          <w:tcPr>
            <w:tcW w:w="1260" w:type="dxa"/>
            <w:shd w:val="clear" w:color="auto" w:fill="auto"/>
          </w:tcPr>
          <w:p w:rsidR="006B6FD9" w:rsidRPr="006B6FD9" w:rsidRDefault="006B6FD9" w:rsidP="006B6FD9">
            <w:pPr>
              <w:rPr>
                <w:bCs/>
                <w:u w:val="single"/>
              </w:rPr>
            </w:pPr>
          </w:p>
        </w:tc>
        <w:tc>
          <w:tcPr>
            <w:tcW w:w="1216" w:type="dxa"/>
            <w:shd w:val="clear" w:color="auto" w:fill="auto"/>
          </w:tcPr>
          <w:p w:rsidR="006B6FD9" w:rsidRPr="00D2104B" w:rsidRDefault="006B6FD9" w:rsidP="006B6FD9">
            <w:pPr>
              <w:rPr>
                <w:bCs/>
              </w:rPr>
            </w:pPr>
          </w:p>
        </w:tc>
        <w:tc>
          <w:tcPr>
            <w:tcW w:w="314" w:type="dxa"/>
            <w:shd w:val="clear" w:color="auto" w:fill="auto"/>
          </w:tcPr>
          <w:p w:rsidR="006B6FD9" w:rsidRPr="00CB29B4" w:rsidRDefault="006B6FD9" w:rsidP="006B6FD9">
            <w:pPr>
              <w:rPr>
                <w:bCs/>
              </w:rPr>
            </w:pPr>
          </w:p>
        </w:tc>
        <w:tc>
          <w:tcPr>
            <w:tcW w:w="1094" w:type="dxa"/>
            <w:shd w:val="clear" w:color="auto" w:fill="auto"/>
          </w:tcPr>
          <w:p w:rsidR="006B6FD9" w:rsidRPr="00271056" w:rsidRDefault="006B6FD9" w:rsidP="006B6FD9">
            <w:pPr>
              <w:rPr>
                <w:b/>
                <w:bCs/>
              </w:rPr>
            </w:pPr>
            <w:r>
              <w:rPr>
                <w:b/>
                <w:bCs/>
              </w:rPr>
              <w:t>None</w:t>
            </w:r>
          </w:p>
        </w:tc>
        <w:tc>
          <w:tcPr>
            <w:tcW w:w="864"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r>
      <w:tr w:rsidR="006B6FD9" w:rsidRPr="00CB29B4" w:rsidTr="006B6FD9">
        <w:trPr>
          <w:trHeight w:val="395"/>
        </w:trPr>
        <w:tc>
          <w:tcPr>
            <w:tcW w:w="1096" w:type="dxa"/>
            <w:shd w:val="clear" w:color="auto" w:fill="auto"/>
          </w:tcPr>
          <w:p w:rsidR="006B6FD9" w:rsidRPr="00741504" w:rsidRDefault="006B6FD9" w:rsidP="006B6FD9">
            <w:pPr>
              <w:rPr>
                <w:bCs/>
              </w:rPr>
            </w:pPr>
          </w:p>
        </w:tc>
        <w:tc>
          <w:tcPr>
            <w:tcW w:w="812" w:type="dxa"/>
            <w:shd w:val="clear" w:color="auto" w:fill="auto"/>
          </w:tcPr>
          <w:p w:rsidR="006B6FD9" w:rsidRPr="00CB29B4" w:rsidRDefault="006B6FD9" w:rsidP="00287D6B">
            <w:pPr>
              <w:rPr>
                <w:bCs/>
              </w:rPr>
            </w:pPr>
          </w:p>
        </w:tc>
        <w:tc>
          <w:tcPr>
            <w:tcW w:w="1260" w:type="dxa"/>
            <w:shd w:val="clear" w:color="auto" w:fill="auto"/>
          </w:tcPr>
          <w:p w:rsidR="006B6FD9" w:rsidRPr="006B6FD9" w:rsidRDefault="006B6FD9" w:rsidP="006B6FD9">
            <w:pPr>
              <w:rPr>
                <w:bCs/>
                <w:u w:val="single"/>
              </w:rPr>
            </w:pPr>
          </w:p>
        </w:tc>
        <w:tc>
          <w:tcPr>
            <w:tcW w:w="1216" w:type="dxa"/>
            <w:shd w:val="clear" w:color="auto" w:fill="auto"/>
          </w:tcPr>
          <w:p w:rsidR="006B6FD9" w:rsidRPr="00D2104B" w:rsidRDefault="006B6FD9" w:rsidP="006B6FD9">
            <w:pPr>
              <w:rPr>
                <w:bCs/>
              </w:rPr>
            </w:pPr>
          </w:p>
        </w:tc>
        <w:tc>
          <w:tcPr>
            <w:tcW w:w="314" w:type="dxa"/>
            <w:shd w:val="clear" w:color="auto" w:fill="auto"/>
          </w:tcPr>
          <w:p w:rsidR="006B6FD9" w:rsidRPr="00CB29B4" w:rsidRDefault="006B6FD9" w:rsidP="006B6FD9">
            <w:pPr>
              <w:rPr>
                <w:bCs/>
              </w:rPr>
            </w:pPr>
          </w:p>
        </w:tc>
        <w:tc>
          <w:tcPr>
            <w:tcW w:w="1094" w:type="dxa"/>
            <w:shd w:val="clear" w:color="auto" w:fill="auto"/>
          </w:tcPr>
          <w:p w:rsidR="006B6FD9" w:rsidRPr="00CB29B4" w:rsidRDefault="006B6FD9" w:rsidP="006B6FD9">
            <w:pPr>
              <w:rPr>
                <w:bCs/>
              </w:rPr>
            </w:pPr>
          </w:p>
        </w:tc>
        <w:tc>
          <w:tcPr>
            <w:tcW w:w="864" w:type="dxa"/>
            <w:shd w:val="clear" w:color="auto" w:fill="auto"/>
          </w:tcPr>
          <w:p w:rsidR="006B6FD9" w:rsidRPr="00CB29B4" w:rsidRDefault="006B6FD9" w:rsidP="006B6FD9">
            <w:pPr>
              <w:rPr>
                <w:bCs/>
              </w:rPr>
            </w:pPr>
          </w:p>
        </w:tc>
        <w:tc>
          <w:tcPr>
            <w:tcW w:w="1096" w:type="dxa"/>
            <w:shd w:val="clear" w:color="auto" w:fill="auto"/>
          </w:tcPr>
          <w:p w:rsidR="006B6FD9" w:rsidRDefault="006B6FD9" w:rsidP="006B6FD9">
            <w:pPr>
              <w:rPr>
                <w:bCs/>
              </w:rPr>
            </w:pPr>
          </w:p>
          <w:p w:rsidR="005C032D" w:rsidRDefault="005C032D" w:rsidP="006B6FD9">
            <w:pPr>
              <w:rPr>
                <w:bCs/>
              </w:rPr>
            </w:pPr>
          </w:p>
          <w:p w:rsidR="005C032D" w:rsidRPr="00CB29B4" w:rsidRDefault="005C032D" w:rsidP="006B6FD9">
            <w:pPr>
              <w:rPr>
                <w:bCs/>
              </w:rPr>
            </w:pPr>
          </w:p>
        </w:tc>
        <w:tc>
          <w:tcPr>
            <w:tcW w:w="1096" w:type="dxa"/>
            <w:shd w:val="clear" w:color="auto" w:fill="auto"/>
          </w:tcPr>
          <w:p w:rsidR="006B6FD9" w:rsidRPr="00CB29B4" w:rsidRDefault="006B6FD9" w:rsidP="006B6FD9">
            <w:pPr>
              <w:rPr>
                <w:bCs/>
              </w:rPr>
            </w:pPr>
          </w:p>
        </w:tc>
      </w:tr>
    </w:tbl>
    <w:p w:rsidR="00F62CE5" w:rsidRPr="00A355F1" w:rsidRDefault="00F836E0">
      <w:pPr>
        <w:rPr>
          <w:sz w:val="20"/>
          <w:szCs w:val="20"/>
        </w:rPr>
      </w:pPr>
      <w:r w:rsidRPr="00A355F1">
        <w:rPr>
          <w:sz w:val="20"/>
          <w:szCs w:val="20"/>
        </w:rPr>
        <w:t>N</w:t>
      </w:r>
      <w:r w:rsidR="00F62CE5" w:rsidRPr="00A355F1">
        <w:rPr>
          <w:sz w:val="20"/>
          <w:szCs w:val="20"/>
        </w:rPr>
        <w:t>ame: ______________________________________________</w:t>
      </w:r>
    </w:p>
    <w:p w:rsidR="0016034E" w:rsidRDefault="0016034E">
      <w:pPr>
        <w:rPr>
          <w:sz w:val="20"/>
          <w:szCs w:val="20"/>
        </w:rPr>
      </w:pPr>
    </w:p>
    <w:p w:rsidR="00F62CE5" w:rsidRPr="00A355F1" w:rsidRDefault="00F62CE5">
      <w:pPr>
        <w:rPr>
          <w:sz w:val="20"/>
          <w:szCs w:val="20"/>
        </w:rPr>
      </w:pPr>
      <w:r w:rsidRPr="00A355F1">
        <w:rPr>
          <w:sz w:val="20"/>
          <w:szCs w:val="20"/>
        </w:rPr>
        <w:t>Agency: _____________________________________________</w:t>
      </w:r>
    </w:p>
    <w:p w:rsidR="0016034E" w:rsidRDefault="0016034E">
      <w:pPr>
        <w:rPr>
          <w:sz w:val="20"/>
          <w:szCs w:val="20"/>
        </w:rPr>
      </w:pPr>
    </w:p>
    <w:p w:rsidR="00082E8C" w:rsidRPr="00CD5460" w:rsidRDefault="00F62CE5" w:rsidP="00D121DF">
      <w:pPr>
        <w:rPr>
          <w:color w:val="000000"/>
        </w:rPr>
      </w:pPr>
      <w:r w:rsidRPr="00A355F1">
        <w:rPr>
          <w:sz w:val="20"/>
          <w:szCs w:val="20"/>
        </w:rPr>
        <w:t>Date: _____________________________</w:t>
      </w:r>
      <w:r w:rsidR="0016034E">
        <w:rPr>
          <w:sz w:val="20"/>
          <w:szCs w:val="20"/>
        </w:rPr>
        <w:br w:type="page"/>
      </w:r>
    </w:p>
    <w:p w:rsidR="00897149" w:rsidRPr="00082E8C" w:rsidRDefault="00897149" w:rsidP="00897149">
      <w:pPr>
        <w:rPr>
          <w:b/>
          <w:bCs/>
        </w:rPr>
      </w:pPr>
    </w:p>
    <w:p w:rsidR="00F3044F" w:rsidRDefault="00F3044F" w:rsidP="00897149">
      <w:pPr>
        <w:rPr>
          <w:b/>
          <w:color w:val="000000"/>
          <w:u w:val="single"/>
        </w:rPr>
      </w:pPr>
      <w:r w:rsidRPr="00082E8C">
        <w:rPr>
          <w:b/>
          <w:color w:val="000000"/>
          <w:u w:val="single"/>
        </w:rPr>
        <w:t>PROPOSED NEW USSGL ACCOUNT</w:t>
      </w:r>
      <w:r w:rsidR="00CD5460">
        <w:rPr>
          <w:b/>
          <w:color w:val="000000"/>
          <w:u w:val="single"/>
        </w:rPr>
        <w:t>S</w:t>
      </w:r>
      <w:r w:rsidRPr="00082E8C">
        <w:rPr>
          <w:b/>
          <w:color w:val="000000"/>
          <w:u w:val="single"/>
        </w:rPr>
        <w:t xml:space="preserve"> FOR FISCAL 201</w:t>
      </w:r>
      <w:r w:rsidR="00D86429" w:rsidRPr="00082E8C">
        <w:rPr>
          <w:b/>
          <w:color w:val="000000"/>
          <w:u w:val="single"/>
        </w:rPr>
        <w:t>9</w:t>
      </w:r>
    </w:p>
    <w:p w:rsidR="00287D6B" w:rsidRDefault="00287D6B" w:rsidP="00897149">
      <w:pPr>
        <w:rPr>
          <w:b/>
          <w:color w:val="000000"/>
          <w:u w:val="single"/>
        </w:rPr>
      </w:pPr>
    </w:p>
    <w:p w:rsidR="00CD5460" w:rsidRDefault="00CD5460" w:rsidP="00CD5460">
      <w:pPr>
        <w:rPr>
          <w:sz w:val="20"/>
          <w:szCs w:val="20"/>
        </w:rPr>
      </w:pPr>
    </w:p>
    <w:p w:rsidR="00CD5460" w:rsidRPr="00792707" w:rsidRDefault="00CD5460" w:rsidP="00CD5460">
      <w:pPr>
        <w:keepNext/>
        <w:keepLines/>
        <w:tabs>
          <w:tab w:val="left" w:pos="1220"/>
          <w:tab w:val="left" w:pos="1920"/>
        </w:tabs>
        <w:ind w:left="1920" w:hanging="1920"/>
      </w:pPr>
      <w:r w:rsidRPr="00792707">
        <w:rPr>
          <w:b/>
        </w:rPr>
        <w:t>Account Title:</w:t>
      </w:r>
      <w:r w:rsidRPr="00792707">
        <w:tab/>
        <w:t>Authority Made Available From Appropriations Previously Precluded From Obligation</w:t>
      </w:r>
    </w:p>
    <w:p w:rsidR="00CD5460" w:rsidRPr="00792707" w:rsidRDefault="00CD5460" w:rsidP="00CD5460">
      <w:pPr>
        <w:keepNext/>
        <w:keepLines/>
        <w:tabs>
          <w:tab w:val="left" w:pos="1220"/>
          <w:tab w:val="left" w:pos="1920"/>
        </w:tabs>
      </w:pPr>
      <w:r w:rsidRPr="00792707">
        <w:rPr>
          <w:b/>
        </w:rPr>
        <w:t>Account Number:</w:t>
      </w:r>
      <w:r w:rsidRPr="00792707">
        <w:tab/>
        <w:t>415730</w:t>
      </w:r>
    </w:p>
    <w:p w:rsidR="00CD5460" w:rsidRPr="00792707" w:rsidRDefault="00CD5460" w:rsidP="00CD5460">
      <w:pPr>
        <w:keepNext/>
        <w:keepLines/>
        <w:tabs>
          <w:tab w:val="left" w:pos="1220"/>
          <w:tab w:val="left" w:pos="1920"/>
        </w:tabs>
      </w:pPr>
      <w:r w:rsidRPr="00792707">
        <w:rPr>
          <w:b/>
        </w:rPr>
        <w:t>Normal Balance:</w:t>
      </w:r>
      <w:r w:rsidRPr="00792707">
        <w:tab/>
        <w:t>Debit</w:t>
      </w:r>
    </w:p>
    <w:p w:rsidR="00F12BA4" w:rsidRPr="00D65C12" w:rsidRDefault="00CD5460" w:rsidP="00F12BA4">
      <w:pPr>
        <w:keepNext/>
        <w:keepLines/>
        <w:tabs>
          <w:tab w:val="left" w:pos="1220"/>
          <w:tab w:val="left" w:pos="1920"/>
        </w:tabs>
        <w:ind w:left="1220" w:hanging="1220"/>
        <w:rPr>
          <w:szCs w:val="21"/>
        </w:rPr>
      </w:pPr>
      <w:r w:rsidRPr="00792707">
        <w:rPr>
          <w:b/>
        </w:rPr>
        <w:t>Definition:</w:t>
      </w:r>
      <w:r w:rsidRPr="00792707">
        <w:tab/>
      </w:r>
      <w:r w:rsidR="00F12BA4" w:rsidRPr="00D65C12">
        <w:rPr>
          <w:szCs w:val="21"/>
        </w:rPr>
        <w:t>The amount of budget authority that becomes available for obligation from appropriations (derived from the General Fund of the U.S. Government)</w:t>
      </w:r>
      <w:r w:rsidR="00F12BA4" w:rsidRPr="00D65C12">
        <w:rPr>
          <w:color w:val="FF0000"/>
          <w:szCs w:val="21"/>
        </w:rPr>
        <w:t xml:space="preserve"> </w:t>
      </w:r>
      <w:r w:rsidR="00F12BA4" w:rsidRPr="00D65C12">
        <w:rPr>
          <w:szCs w:val="21"/>
        </w:rPr>
        <w:t xml:space="preserve">previously precluded from obligation. This occurs when current-year appropriations (derived from the General Fund of the U.S. Government) do not cover current-year obligations or when certain legal requirements are met. The balance in this account closes into USSGL account 439730, "Appropriations Temporarily Precluded </w:t>
      </w:r>
      <w:proofErr w:type="gramStart"/>
      <w:r w:rsidR="00F12BA4" w:rsidRPr="00D65C12">
        <w:rPr>
          <w:szCs w:val="21"/>
        </w:rPr>
        <w:t>From</w:t>
      </w:r>
      <w:proofErr w:type="gramEnd"/>
      <w:r w:rsidR="00F12BA4" w:rsidRPr="00D65C12">
        <w:rPr>
          <w:szCs w:val="21"/>
        </w:rPr>
        <w:t xml:space="preserve"> Obligation."</w:t>
      </w:r>
    </w:p>
    <w:p w:rsidR="00CD5460" w:rsidRPr="00792707" w:rsidRDefault="00CD5460" w:rsidP="00F12BA4">
      <w:pPr>
        <w:rPr>
          <w:b/>
          <w:i/>
          <w:u w:val="single"/>
        </w:rPr>
      </w:pPr>
      <w:r w:rsidRPr="00792707">
        <w:rPr>
          <w:b/>
        </w:rPr>
        <w:t xml:space="preserve">Justification:  </w:t>
      </w:r>
      <w:r w:rsidR="00F12BA4" w:rsidRPr="00F12BA4">
        <w:t>This account is needed to separate amounts derived from the General Fund of the U.S. Government that becomes available.</w:t>
      </w:r>
    </w:p>
    <w:p w:rsidR="00287D6B" w:rsidRPr="00792707" w:rsidRDefault="00287D6B" w:rsidP="00897149">
      <w:pPr>
        <w:rPr>
          <w:b/>
          <w:color w:val="000000"/>
          <w:u w:val="single"/>
        </w:rPr>
      </w:pPr>
    </w:p>
    <w:p w:rsidR="00CD5460" w:rsidRPr="00792707" w:rsidRDefault="00CD5460" w:rsidP="00CD5460">
      <w:pPr>
        <w:keepNext/>
        <w:keepLines/>
        <w:tabs>
          <w:tab w:val="left" w:pos="1220"/>
          <w:tab w:val="left" w:pos="1920"/>
        </w:tabs>
        <w:ind w:left="1920" w:hanging="1920"/>
      </w:pPr>
      <w:r w:rsidRPr="00792707">
        <w:rPr>
          <w:b/>
        </w:rPr>
        <w:t>Account Title:</w:t>
      </w:r>
      <w:r w:rsidRPr="00792707">
        <w:tab/>
        <w:t>Appropriations Temporarily Precluded From Obligation</w:t>
      </w:r>
    </w:p>
    <w:p w:rsidR="00CD5460" w:rsidRPr="00792707" w:rsidRDefault="00CD5460" w:rsidP="00CD5460">
      <w:pPr>
        <w:keepNext/>
        <w:keepLines/>
        <w:tabs>
          <w:tab w:val="left" w:pos="1220"/>
          <w:tab w:val="left" w:pos="1920"/>
        </w:tabs>
      </w:pPr>
      <w:r w:rsidRPr="00792707">
        <w:rPr>
          <w:b/>
        </w:rPr>
        <w:t>Account Number:</w:t>
      </w:r>
      <w:r w:rsidRPr="00792707">
        <w:tab/>
        <w:t>439730</w:t>
      </w:r>
    </w:p>
    <w:p w:rsidR="00CD5460" w:rsidRPr="00792707" w:rsidRDefault="00CD5460" w:rsidP="00CD5460">
      <w:pPr>
        <w:keepNext/>
        <w:keepLines/>
        <w:tabs>
          <w:tab w:val="left" w:pos="1220"/>
          <w:tab w:val="left" w:pos="1920"/>
        </w:tabs>
      </w:pPr>
      <w:r w:rsidRPr="00792707">
        <w:rPr>
          <w:b/>
        </w:rPr>
        <w:t>Normal Balance:</w:t>
      </w:r>
      <w:r w:rsidRPr="00792707">
        <w:tab/>
        <w:t>Credit</w:t>
      </w:r>
    </w:p>
    <w:p w:rsidR="00CD5460" w:rsidRPr="00792707" w:rsidRDefault="00CD5460" w:rsidP="00CD5460">
      <w:pPr>
        <w:keepNext/>
        <w:keepLines/>
        <w:tabs>
          <w:tab w:val="left" w:pos="1220"/>
          <w:tab w:val="left" w:pos="1920"/>
        </w:tabs>
        <w:ind w:left="1220" w:hanging="1220"/>
      </w:pPr>
      <w:r w:rsidRPr="00792707">
        <w:rPr>
          <w:b/>
        </w:rPr>
        <w:t>Definition:</w:t>
      </w:r>
      <w:r w:rsidRPr="00792707">
        <w:tab/>
      </w:r>
      <w:r w:rsidR="00F12BA4" w:rsidRPr="00D65C12">
        <w:t>The amount of appropriations (derived from the General Fund of the U.S. Government</w:t>
      </w:r>
      <w:r w:rsidR="00736B26">
        <w:t>)</w:t>
      </w:r>
      <w:r w:rsidR="00F12BA4" w:rsidRPr="00D65C12">
        <w:t xml:space="preserve"> that becomes unavailable for obligation until specific legal requirements are met. The use of this USSGL account is restricted. This account does not close at yearend.</w:t>
      </w:r>
    </w:p>
    <w:p w:rsidR="00CD5460" w:rsidRPr="00792707" w:rsidRDefault="00CD5460" w:rsidP="00CD5460">
      <w:r w:rsidRPr="00792707">
        <w:rPr>
          <w:b/>
        </w:rPr>
        <w:t xml:space="preserve">Justification:  </w:t>
      </w:r>
      <w:r w:rsidRPr="00792707">
        <w:t xml:space="preserve">This account is needed for appropriations derived from the General Fund of the U.S Government that becomes unavailable. </w:t>
      </w:r>
    </w:p>
    <w:p w:rsidR="00CD5460" w:rsidRPr="00082E8C" w:rsidRDefault="00CD5460" w:rsidP="00897149">
      <w:pPr>
        <w:rPr>
          <w:b/>
          <w:color w:val="000000"/>
          <w:u w:val="single"/>
        </w:rPr>
      </w:pPr>
    </w:p>
    <w:p w:rsidR="00D86429" w:rsidRPr="00082E8C" w:rsidRDefault="00D86429" w:rsidP="00897149">
      <w:pPr>
        <w:rPr>
          <w:b/>
          <w:bCs/>
        </w:rPr>
      </w:pPr>
    </w:p>
    <w:p w:rsidR="00046335" w:rsidRPr="00082E8C" w:rsidRDefault="005D2F14" w:rsidP="00046335">
      <w:pPr>
        <w:autoSpaceDE w:val="0"/>
        <w:autoSpaceDN w:val="0"/>
        <w:adjustRightInd w:val="0"/>
        <w:spacing w:after="240"/>
        <w:rPr>
          <w:rFonts w:eastAsiaTheme="minorHAnsi"/>
          <w:b/>
          <w:bCs/>
          <w:strike/>
          <w:color w:val="000000"/>
        </w:rPr>
      </w:pPr>
      <w:r w:rsidRPr="00082E8C">
        <w:rPr>
          <w:b/>
          <w:color w:val="000000"/>
          <w:u w:val="single"/>
        </w:rPr>
        <w:t>PROPOSED CHANGES TO USSGL ACCOUNT FOR FISCAL 2019</w:t>
      </w:r>
    </w:p>
    <w:p w:rsidR="00391496" w:rsidRPr="00AC57D6" w:rsidRDefault="00391496" w:rsidP="00391496">
      <w:pPr>
        <w:pStyle w:val="Default"/>
      </w:pPr>
      <w:r>
        <w:rPr>
          <w:b/>
          <w:bCs/>
        </w:rPr>
        <w:t xml:space="preserve">Account Title: </w:t>
      </w:r>
      <w:r w:rsidRPr="00AC57D6">
        <w:t>Life Insurance Benefits Due and Payable to Beneficiaries</w:t>
      </w:r>
    </w:p>
    <w:p w:rsidR="00391496" w:rsidRPr="00D65C12" w:rsidRDefault="00391496" w:rsidP="00391496">
      <w:pPr>
        <w:pStyle w:val="Default"/>
      </w:pPr>
      <w:r w:rsidRPr="00D65C12">
        <w:rPr>
          <w:b/>
          <w:bCs/>
        </w:rPr>
        <w:t xml:space="preserve">Account Number: </w:t>
      </w:r>
      <w:r>
        <w:t>221800</w:t>
      </w:r>
      <w:r w:rsidRPr="00D65C12">
        <w:t xml:space="preserve"> </w:t>
      </w:r>
    </w:p>
    <w:p w:rsidR="00391496" w:rsidRPr="00D65C12" w:rsidRDefault="00391496" w:rsidP="00391496">
      <w:pPr>
        <w:pStyle w:val="Default"/>
      </w:pPr>
      <w:r w:rsidRPr="00D65C12">
        <w:rPr>
          <w:b/>
          <w:bCs/>
        </w:rPr>
        <w:t xml:space="preserve">Normal Balance: </w:t>
      </w:r>
      <w:r w:rsidRPr="00D65C12">
        <w:t xml:space="preserve">Credit </w:t>
      </w:r>
    </w:p>
    <w:p w:rsidR="00391496" w:rsidRDefault="00391496" w:rsidP="00391496">
      <w:r w:rsidRPr="00D65C12">
        <w:rPr>
          <w:b/>
          <w:bCs/>
        </w:rPr>
        <w:t xml:space="preserve">Definition: </w:t>
      </w:r>
      <w:r w:rsidRPr="003220ED">
        <w:t xml:space="preserve">The amount of life insurance benefits due from the administering plans to eligible beneficiaries. This is not an actuarial liability. (Refer to FASAB SFFAS </w:t>
      </w:r>
      <w:r w:rsidRPr="00667392">
        <w:t>No.</w:t>
      </w:r>
      <w:r w:rsidRPr="002B369B">
        <w:rPr>
          <w:strike/>
          <w:color w:val="FF0000"/>
          <w:highlight w:val="lightGray"/>
        </w:rPr>
        <w:t xml:space="preserve"> 1, "Accounting for Selected Assets and Liabilities," paragraph 84</w:t>
      </w:r>
      <w:r>
        <w:rPr>
          <w:strike/>
          <w:color w:val="FF0000"/>
        </w:rPr>
        <w:t xml:space="preserve"> </w:t>
      </w:r>
      <w:r w:rsidRPr="002B369B">
        <w:rPr>
          <w:color w:val="5B9BD5" w:themeColor="accent1"/>
        </w:rPr>
        <w:t xml:space="preserve">51, </w:t>
      </w:r>
      <w:r w:rsidR="00103704">
        <w:rPr>
          <w:color w:val="5B9BD5" w:themeColor="accent1"/>
        </w:rPr>
        <w:t>“</w:t>
      </w:r>
      <w:r w:rsidRPr="002B369B">
        <w:rPr>
          <w:color w:val="5B9BD5" w:themeColor="accent1"/>
        </w:rPr>
        <w:t>Insurance Programs,</w:t>
      </w:r>
      <w:r w:rsidR="00103704">
        <w:rPr>
          <w:color w:val="5B9BD5" w:themeColor="accent1"/>
        </w:rPr>
        <w:t>”</w:t>
      </w:r>
      <w:r w:rsidRPr="002B369B">
        <w:rPr>
          <w:color w:val="5B9BD5" w:themeColor="accent1"/>
        </w:rPr>
        <w:t xml:space="preserve"> paragraphs 53-64.</w:t>
      </w:r>
      <w:r w:rsidRPr="003220ED">
        <w:t>) This account does not close at yearend.</w:t>
      </w:r>
    </w:p>
    <w:p w:rsidR="00391496" w:rsidRDefault="00391496" w:rsidP="00391496">
      <w:r w:rsidRPr="00D65C12">
        <w:rPr>
          <w:b/>
        </w:rPr>
        <w:t xml:space="preserve">Justification:  </w:t>
      </w:r>
      <w:r w:rsidRPr="00BB5331">
        <w:t xml:space="preserve">This account definition needs updated to reflect new guidance from SFFAS No. 51, </w:t>
      </w:r>
      <w:r>
        <w:t xml:space="preserve">Insurance Programs, </w:t>
      </w:r>
      <w:r w:rsidRPr="00BB5331">
        <w:t>which became effective for FY19 reporting.</w:t>
      </w:r>
    </w:p>
    <w:p w:rsidR="00391496" w:rsidRDefault="00391496" w:rsidP="00391496"/>
    <w:p w:rsidR="00391496" w:rsidRPr="00AC57D6" w:rsidRDefault="00391496" w:rsidP="00391496">
      <w:pPr>
        <w:pStyle w:val="Default"/>
      </w:pPr>
      <w:r>
        <w:rPr>
          <w:b/>
          <w:bCs/>
        </w:rPr>
        <w:t xml:space="preserve">Account Title: </w:t>
      </w:r>
      <w:r w:rsidRPr="008F7E5F">
        <w:t>Actuarial Life Insurance Liability</w:t>
      </w:r>
    </w:p>
    <w:p w:rsidR="00391496" w:rsidRPr="00D65C12" w:rsidRDefault="00391496" w:rsidP="00391496">
      <w:pPr>
        <w:pStyle w:val="Default"/>
      </w:pPr>
      <w:r w:rsidRPr="00D65C12">
        <w:rPr>
          <w:b/>
          <w:bCs/>
        </w:rPr>
        <w:t xml:space="preserve">Account Number: </w:t>
      </w:r>
      <w:r>
        <w:t>263000</w:t>
      </w:r>
      <w:r w:rsidRPr="00D65C12">
        <w:t xml:space="preserve"> </w:t>
      </w:r>
    </w:p>
    <w:p w:rsidR="00391496" w:rsidRPr="00D65C12" w:rsidRDefault="00391496" w:rsidP="00391496">
      <w:pPr>
        <w:pStyle w:val="Default"/>
      </w:pPr>
      <w:r w:rsidRPr="00D65C12">
        <w:rPr>
          <w:b/>
          <w:bCs/>
        </w:rPr>
        <w:t xml:space="preserve">Normal Balance: </w:t>
      </w:r>
      <w:r w:rsidRPr="00D65C12">
        <w:t xml:space="preserve">Credit </w:t>
      </w:r>
    </w:p>
    <w:p w:rsidR="00391496" w:rsidRDefault="00391496" w:rsidP="00391496">
      <w:r w:rsidRPr="00D65C12">
        <w:rPr>
          <w:b/>
          <w:bCs/>
        </w:rPr>
        <w:t xml:space="preserve">Definition: </w:t>
      </w:r>
      <w:r w:rsidRPr="0035724B">
        <w:t xml:space="preserve">The amount recorded by administering Federal agencies for the expected present value of future outflows to be paid to, or on behalf of, existing policy holders, less expected present value of future net premiums to be collected. (Refer to FASAB SFFAS No. </w:t>
      </w:r>
      <w:r w:rsidRPr="00667392">
        <w:rPr>
          <w:strike/>
          <w:color w:val="FF0000"/>
          <w:highlight w:val="lightGray"/>
        </w:rPr>
        <w:t>5, "Accounting for Liabilities of the Federal Government," paragraph 113.</w:t>
      </w:r>
      <w:r>
        <w:rPr>
          <w:strike/>
          <w:color w:val="FF0000"/>
        </w:rPr>
        <w:t xml:space="preserve"> </w:t>
      </w:r>
      <w:r w:rsidRPr="00667392">
        <w:rPr>
          <w:color w:val="5B9BD5" w:themeColor="accent1"/>
        </w:rPr>
        <w:t xml:space="preserve">51, </w:t>
      </w:r>
      <w:r w:rsidR="00103704">
        <w:rPr>
          <w:color w:val="5B9BD5" w:themeColor="accent1"/>
        </w:rPr>
        <w:t>“</w:t>
      </w:r>
      <w:r w:rsidRPr="00667392">
        <w:rPr>
          <w:color w:val="5B9BD5" w:themeColor="accent1"/>
        </w:rPr>
        <w:t>Insurance Programs,</w:t>
      </w:r>
      <w:r w:rsidR="00103704">
        <w:rPr>
          <w:color w:val="5B9BD5" w:themeColor="accent1"/>
        </w:rPr>
        <w:t>”</w:t>
      </w:r>
      <w:bookmarkStart w:id="0" w:name="_GoBack"/>
      <w:bookmarkEnd w:id="0"/>
      <w:r w:rsidRPr="00667392">
        <w:rPr>
          <w:color w:val="5B9BD5" w:themeColor="accent1"/>
        </w:rPr>
        <w:t xml:space="preserve"> paragraphs 53-64.</w:t>
      </w:r>
      <w:r w:rsidRPr="0035724B">
        <w:t>) This account does not close at yearend.</w:t>
      </w:r>
    </w:p>
    <w:p w:rsidR="00391496" w:rsidRDefault="00391496" w:rsidP="00391496">
      <w:r w:rsidRPr="00D65C12">
        <w:rPr>
          <w:b/>
        </w:rPr>
        <w:t xml:space="preserve">Justification:  </w:t>
      </w:r>
      <w:r w:rsidRPr="00BB5331">
        <w:t xml:space="preserve">This account definition needs updated to reflect new guidance from SFFAS No. 51, </w:t>
      </w:r>
      <w:r>
        <w:t xml:space="preserve">Insurance Programs, </w:t>
      </w:r>
      <w:r w:rsidRPr="00BB5331">
        <w:t>which became effective for FY19 reporting.</w:t>
      </w:r>
    </w:p>
    <w:p w:rsidR="00391496" w:rsidRPr="00D65C12" w:rsidRDefault="00391496" w:rsidP="00391496">
      <w:pPr>
        <w:rPr>
          <w:b/>
          <w:i/>
          <w:u w:val="single"/>
        </w:rPr>
      </w:pPr>
    </w:p>
    <w:p w:rsidR="00391496" w:rsidRDefault="00391496" w:rsidP="00F12BA4">
      <w:pPr>
        <w:pStyle w:val="Default"/>
        <w:rPr>
          <w:b/>
          <w:bCs/>
        </w:rPr>
      </w:pPr>
    </w:p>
    <w:p w:rsidR="00391496" w:rsidRDefault="00391496" w:rsidP="00F12BA4">
      <w:pPr>
        <w:pStyle w:val="Default"/>
        <w:rPr>
          <w:b/>
          <w:bCs/>
        </w:rPr>
      </w:pPr>
    </w:p>
    <w:p w:rsidR="00792707" w:rsidRPr="00D65C12" w:rsidRDefault="00792707" w:rsidP="00F12BA4">
      <w:pPr>
        <w:pStyle w:val="Default"/>
      </w:pPr>
      <w:r w:rsidRPr="00D65C12">
        <w:rPr>
          <w:b/>
          <w:bCs/>
        </w:rPr>
        <w:t xml:space="preserve">Account Title: </w:t>
      </w:r>
      <w:r w:rsidR="00F12BA4" w:rsidRPr="00D65C12">
        <w:t xml:space="preserve">Authority Made Available From </w:t>
      </w:r>
      <w:r w:rsidR="00F12BA4" w:rsidRPr="00D65C12">
        <w:rPr>
          <w:strike/>
          <w:color w:val="FF0000"/>
        </w:rPr>
        <w:t>Receipt or</w:t>
      </w:r>
      <w:r w:rsidR="00F12BA4" w:rsidRPr="00D65C12">
        <w:rPr>
          <w:color w:val="FF0000"/>
        </w:rPr>
        <w:t xml:space="preserve"> </w:t>
      </w:r>
      <w:r w:rsidR="00F12BA4" w:rsidRPr="00D65C12">
        <w:t xml:space="preserve">Appropriations </w:t>
      </w:r>
      <w:r w:rsidR="00F12BA4" w:rsidRPr="00D65C12">
        <w:rPr>
          <w:color w:val="5B9BD5" w:themeColor="accent1"/>
        </w:rPr>
        <w:t>(special or trust)</w:t>
      </w:r>
      <w:proofErr w:type="gramStart"/>
      <w:r w:rsidR="00F12BA4" w:rsidRPr="00D65C12">
        <w:rPr>
          <w:color w:val="auto"/>
        </w:rPr>
        <w:t>,</w:t>
      </w:r>
      <w:r w:rsidR="00F12BA4" w:rsidRPr="00D65C12">
        <w:rPr>
          <w:strike/>
          <w:color w:val="FF0000"/>
        </w:rPr>
        <w:t>Balances</w:t>
      </w:r>
      <w:proofErr w:type="gramEnd"/>
      <w:r w:rsidR="00F12BA4" w:rsidRPr="00D65C12">
        <w:t xml:space="preserve"> </w:t>
      </w:r>
      <w:r w:rsidR="00F12BA4" w:rsidRPr="00D65C12">
        <w:rPr>
          <w:color w:val="5B9BD5" w:themeColor="accent1"/>
        </w:rPr>
        <w:t xml:space="preserve">Borrowing Authority and Contract Authority </w:t>
      </w:r>
      <w:r w:rsidR="00F12BA4" w:rsidRPr="00D65C12">
        <w:t>Previously Precluded From Obligation</w:t>
      </w:r>
    </w:p>
    <w:p w:rsidR="00792707" w:rsidRPr="00D65C12" w:rsidRDefault="00792707" w:rsidP="00792707">
      <w:pPr>
        <w:pStyle w:val="Default"/>
      </w:pPr>
      <w:r w:rsidRPr="00D65C12">
        <w:rPr>
          <w:b/>
          <w:bCs/>
        </w:rPr>
        <w:t xml:space="preserve">Account Number: </w:t>
      </w:r>
      <w:r w:rsidRPr="00D65C12">
        <w:t xml:space="preserve">415700 </w:t>
      </w:r>
    </w:p>
    <w:p w:rsidR="00792707" w:rsidRPr="00D65C12" w:rsidRDefault="00792707" w:rsidP="00792707">
      <w:pPr>
        <w:pStyle w:val="Default"/>
      </w:pPr>
      <w:r w:rsidRPr="00D65C12">
        <w:rPr>
          <w:b/>
          <w:bCs/>
        </w:rPr>
        <w:t xml:space="preserve">Normal Balance: </w:t>
      </w:r>
      <w:r w:rsidRPr="00D65C12">
        <w:t xml:space="preserve">Debit </w:t>
      </w:r>
    </w:p>
    <w:p w:rsidR="00792707" w:rsidRPr="00D65C12" w:rsidRDefault="00792707" w:rsidP="00792707">
      <w:r w:rsidRPr="00D65C12">
        <w:rPr>
          <w:b/>
          <w:bCs/>
        </w:rPr>
        <w:t xml:space="preserve">Definition: </w:t>
      </w:r>
      <w:r w:rsidR="00F12BA4" w:rsidRPr="00D65C12">
        <w:t xml:space="preserve">The amount of budget authority that becomes available for obligation from </w:t>
      </w:r>
      <w:r w:rsidR="00F12BA4" w:rsidRPr="00D65C12">
        <w:rPr>
          <w:strike/>
          <w:color w:val="FF0000"/>
        </w:rPr>
        <w:t>balances of receipts or</w:t>
      </w:r>
      <w:r w:rsidR="00F12BA4" w:rsidRPr="00D65C12">
        <w:rPr>
          <w:color w:val="FF0000"/>
        </w:rPr>
        <w:t xml:space="preserve"> </w:t>
      </w:r>
      <w:r w:rsidR="00F12BA4" w:rsidRPr="00D65C12">
        <w:t xml:space="preserve">appropriations </w:t>
      </w:r>
      <w:r w:rsidR="00F12BA4" w:rsidRPr="00D65C12">
        <w:rPr>
          <w:color w:val="5B9BD5" w:themeColor="accent1"/>
        </w:rPr>
        <w:t xml:space="preserve">(derived from special or trust non-revolving fund receipts), borrowing authority, and contract authority </w:t>
      </w:r>
      <w:r w:rsidR="00F12BA4" w:rsidRPr="00D65C12">
        <w:t xml:space="preserve">previously precluded from obligation. This occurs when current-year </w:t>
      </w:r>
      <w:r w:rsidR="00F12BA4" w:rsidRPr="00D65C12">
        <w:rPr>
          <w:strike/>
          <w:color w:val="FF0000"/>
        </w:rPr>
        <w:t>receipts or</w:t>
      </w:r>
      <w:r w:rsidR="00F12BA4" w:rsidRPr="00D65C12">
        <w:rPr>
          <w:color w:val="FF0000"/>
        </w:rPr>
        <w:t xml:space="preserve"> </w:t>
      </w:r>
      <w:r w:rsidR="00F12BA4" w:rsidRPr="00D65C12">
        <w:t xml:space="preserve">appropriations </w:t>
      </w:r>
      <w:r w:rsidR="00F12BA4" w:rsidRPr="00D65C12">
        <w:rPr>
          <w:color w:val="5B9BD5" w:themeColor="accent1"/>
        </w:rPr>
        <w:t xml:space="preserve">(derived from special or trust non-revolving fund receipts) </w:t>
      </w:r>
      <w:r w:rsidR="00F12BA4" w:rsidRPr="00D65C12">
        <w:t>do not cover current-year obligations or when certain legal requirements are met. The balance in this account closes into USSGL account 439700, "</w:t>
      </w:r>
      <w:r w:rsidR="00F12BA4" w:rsidRPr="00D65C12">
        <w:rPr>
          <w:strike/>
          <w:color w:val="FF0000"/>
        </w:rPr>
        <w:t xml:space="preserve">Receipts and </w:t>
      </w:r>
      <w:r w:rsidR="00F12BA4" w:rsidRPr="00D65C12">
        <w:t xml:space="preserve">Appropriations </w:t>
      </w:r>
      <w:r w:rsidR="00F12BA4" w:rsidRPr="007343AC">
        <w:t>(special or trust), Borrowing Authority and Contract Authority</w:t>
      </w:r>
      <w:r w:rsidR="00F12BA4" w:rsidRPr="00D65C12">
        <w:rPr>
          <w:color w:val="FF0000"/>
        </w:rPr>
        <w:t xml:space="preserve"> </w:t>
      </w:r>
      <w:r w:rsidR="00F12BA4" w:rsidRPr="00D65C12">
        <w:t xml:space="preserve">Temporarily Precluded </w:t>
      </w:r>
      <w:proofErr w:type="gramStart"/>
      <w:r w:rsidR="00F12BA4" w:rsidRPr="00D65C12">
        <w:t>From</w:t>
      </w:r>
      <w:proofErr w:type="gramEnd"/>
      <w:r w:rsidR="00F12BA4" w:rsidRPr="00D65C12">
        <w:t xml:space="preserve"> Obligation</w:t>
      </w:r>
      <w:r w:rsidR="00085C8A" w:rsidRPr="00F60D6F">
        <w:rPr>
          <w:color w:val="5B9BD5" w:themeColor="accent1"/>
        </w:rPr>
        <w:t>- Current-Year Balances.</w:t>
      </w:r>
      <w:r w:rsidR="00F12BA4" w:rsidRPr="00D65C12">
        <w:t>"</w:t>
      </w:r>
    </w:p>
    <w:p w:rsidR="00792707" w:rsidRPr="00D65C12" w:rsidRDefault="00792707" w:rsidP="00792707">
      <w:pPr>
        <w:rPr>
          <w:b/>
          <w:i/>
          <w:u w:val="single"/>
        </w:rPr>
      </w:pPr>
      <w:r w:rsidRPr="00D65C12">
        <w:rPr>
          <w:b/>
        </w:rPr>
        <w:t xml:space="preserve">Justification: </w:t>
      </w:r>
      <w:r w:rsidR="00F12BA4" w:rsidRPr="00D65C12">
        <w:t>This account is needed to separate amounts derived speci</w:t>
      </w:r>
      <w:r w:rsidR="00F12BA4">
        <w:t>a</w:t>
      </w:r>
      <w:r w:rsidR="00F12BA4" w:rsidRPr="00D65C12">
        <w:t>l or trust non-revolving fund rec</w:t>
      </w:r>
      <w:r w:rsidR="00F12BA4">
        <w:t>e</w:t>
      </w:r>
      <w:r w:rsidR="00F12BA4" w:rsidRPr="00D65C12">
        <w:t>ipts that becomes available.</w:t>
      </w:r>
    </w:p>
    <w:p w:rsidR="00391496" w:rsidRDefault="00391496" w:rsidP="00391496">
      <w:pPr>
        <w:pStyle w:val="Default"/>
        <w:rPr>
          <w:b/>
          <w:bCs/>
        </w:rPr>
      </w:pPr>
    </w:p>
    <w:p w:rsidR="00391496" w:rsidRDefault="00391496" w:rsidP="00391496">
      <w:pPr>
        <w:pStyle w:val="Default"/>
        <w:rPr>
          <w:b/>
          <w:bCs/>
        </w:rPr>
      </w:pPr>
    </w:p>
    <w:p w:rsidR="00391496" w:rsidRPr="00D65C12" w:rsidRDefault="00391496" w:rsidP="00391496">
      <w:pPr>
        <w:pStyle w:val="Default"/>
      </w:pPr>
      <w:r>
        <w:rPr>
          <w:b/>
          <w:bCs/>
        </w:rPr>
        <w:t>A</w:t>
      </w:r>
      <w:r w:rsidRPr="00D65C12">
        <w:rPr>
          <w:b/>
          <w:bCs/>
        </w:rPr>
        <w:t xml:space="preserve">ccount Title: </w:t>
      </w:r>
      <w:r w:rsidRPr="00D65C12">
        <w:t xml:space="preserve">Appropriations </w:t>
      </w:r>
      <w:r w:rsidRPr="00D65C12">
        <w:rPr>
          <w:color w:val="5B9BD5" w:themeColor="accent1"/>
        </w:rPr>
        <w:t>(special or trust)</w:t>
      </w:r>
      <w:r w:rsidRPr="00D65C12">
        <w:t xml:space="preserve">, Borrowing Authority and Contract Authority Temporarily Precluded </w:t>
      </w:r>
      <w:proofErr w:type="gramStart"/>
      <w:r w:rsidRPr="00D65C12">
        <w:t>From</w:t>
      </w:r>
      <w:proofErr w:type="gramEnd"/>
      <w:r w:rsidRPr="00D65C12">
        <w:t xml:space="preserve"> Obligation - Current-Year Balances</w:t>
      </w:r>
    </w:p>
    <w:p w:rsidR="00391496" w:rsidRPr="00D65C12" w:rsidRDefault="00391496" w:rsidP="00391496">
      <w:pPr>
        <w:pStyle w:val="Default"/>
      </w:pPr>
      <w:r w:rsidRPr="00D65C12">
        <w:rPr>
          <w:b/>
          <w:bCs/>
        </w:rPr>
        <w:t xml:space="preserve">Account Number: </w:t>
      </w:r>
      <w:r w:rsidRPr="00D65C12">
        <w:t xml:space="preserve">439700 </w:t>
      </w:r>
    </w:p>
    <w:p w:rsidR="00391496" w:rsidRPr="00D65C12" w:rsidRDefault="00391496" w:rsidP="00391496">
      <w:pPr>
        <w:pStyle w:val="Default"/>
      </w:pPr>
      <w:r w:rsidRPr="00D65C12">
        <w:rPr>
          <w:b/>
          <w:bCs/>
        </w:rPr>
        <w:t xml:space="preserve">Normal Balance: </w:t>
      </w:r>
      <w:r w:rsidRPr="00D65C12">
        <w:t xml:space="preserve">Credit </w:t>
      </w:r>
    </w:p>
    <w:p w:rsidR="00391496" w:rsidRDefault="00391496" w:rsidP="00391496">
      <w:r w:rsidRPr="00D65C12">
        <w:rPr>
          <w:b/>
          <w:bCs/>
        </w:rPr>
        <w:t xml:space="preserve">Definition: </w:t>
      </w:r>
      <w:r w:rsidRPr="00D65C12">
        <w:t xml:space="preserve">The amount of appropriations (derived from special </w:t>
      </w:r>
      <w:proofErr w:type="spellStart"/>
      <w:r w:rsidRPr="00D65C12">
        <w:rPr>
          <w:strike/>
          <w:color w:val="FF0000"/>
          <w:highlight w:val="lightGray"/>
        </w:rPr>
        <w:t>and</w:t>
      </w:r>
      <w:r w:rsidRPr="00D65C12">
        <w:rPr>
          <w:highlight w:val="lightGray"/>
        </w:rPr>
        <w:t>or</w:t>
      </w:r>
      <w:proofErr w:type="spellEnd"/>
      <w:r w:rsidRPr="00D65C12">
        <w:t xml:space="preserve"> trust non-revolving fund receipts), borrowing authority and contract authority that becomes unavailable for obligation until specific legal requirements are met. For example, the portion of appropriated </w:t>
      </w:r>
      <w:r w:rsidRPr="007343AC">
        <w:rPr>
          <w:strike/>
          <w:color w:val="FF0000"/>
        </w:rPr>
        <w:t>trust fund or</w:t>
      </w:r>
      <w:r w:rsidRPr="00D65C12">
        <w:rPr>
          <w:color w:val="FF0000"/>
        </w:rPr>
        <w:t xml:space="preserve"> </w:t>
      </w:r>
      <w:r w:rsidRPr="00D65C12">
        <w:t xml:space="preserve">special or </w:t>
      </w:r>
      <w:r w:rsidRPr="00D65C12">
        <w:rPr>
          <w:color w:val="5B9BD5" w:themeColor="accent1"/>
        </w:rPr>
        <w:t>trust non-revolving fund</w:t>
      </w:r>
      <w:r w:rsidRPr="00D65C12">
        <w:t xml:space="preserve"> receipts collected in the current fiscal year that is precluded from obligation at yearend because of a provision of law (such as a limitation on obligations or a benefit formula). For situations involving borrowing authority and contract authority, the use of this USSGL account is restricted. This account does not close at yearend</w:t>
      </w:r>
    </w:p>
    <w:p w:rsidR="00391496" w:rsidRDefault="00391496" w:rsidP="00391496">
      <w:r w:rsidRPr="00D65C12">
        <w:rPr>
          <w:b/>
        </w:rPr>
        <w:t xml:space="preserve">Justification:  </w:t>
      </w:r>
      <w:r w:rsidRPr="00D65C12">
        <w:t>This account is needed for appropriations derived from speci</w:t>
      </w:r>
      <w:r>
        <w:t>a</w:t>
      </w:r>
      <w:r w:rsidRPr="00D65C12">
        <w:t>l or trust non-revolving fund rec</w:t>
      </w:r>
      <w:ins w:id="1" w:author="Tancre, Teresa A. EOP/OMB" w:date="2018-11-19T11:55:00Z">
        <w:r>
          <w:t>e</w:t>
        </w:r>
      </w:ins>
      <w:r w:rsidR="00736B26">
        <w:t>ipts that becomes unavailable.</w:t>
      </w:r>
    </w:p>
    <w:p w:rsidR="00391496" w:rsidRDefault="00391496" w:rsidP="00391496"/>
    <w:p w:rsidR="00F12BA4" w:rsidRDefault="00F12BA4">
      <w:pPr>
        <w:rPr>
          <w:rFonts w:eastAsia="Calibri"/>
          <w:b/>
          <w:bCs/>
          <w:color w:val="000000"/>
        </w:rPr>
      </w:pPr>
    </w:p>
    <w:p w:rsidR="00391496" w:rsidRDefault="00391496"/>
    <w:sectPr w:rsidR="00391496" w:rsidSect="00D6692C">
      <w:headerReference w:type="default" r:id="rId7"/>
      <w:footerReference w:type="even" r:id="rId8"/>
      <w:footerReference w:type="default" r:id="rId9"/>
      <w:footerReference w:type="first" r:id="rId10"/>
      <w:pgSz w:w="12240" w:h="15840"/>
      <w:pgMar w:top="1008" w:right="1296" w:bottom="245" w:left="1296" w:header="720" w:footer="8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87C" w:rsidRDefault="00DE787C">
      <w:r>
        <w:separator/>
      </w:r>
    </w:p>
  </w:endnote>
  <w:endnote w:type="continuationSeparator" w:id="0">
    <w:p w:rsidR="00DE787C" w:rsidRDefault="00DE787C">
      <w:r>
        <w:continuationSeparator/>
      </w:r>
    </w:p>
  </w:endnote>
  <w:endnote w:type="continuationNotice" w:id="1">
    <w:p w:rsidR="00DE787C" w:rsidRDefault="00DE7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381" w:rsidRDefault="00BD7381" w:rsidP="007024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7381" w:rsidRDefault="00BD7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66129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103704">
          <w:rPr>
            <w:noProof/>
          </w:rPr>
          <w:t>3</w:t>
        </w:r>
        <w:r>
          <w:rPr>
            <w:noProof/>
          </w:rPr>
          <w:fldChar w:fldCharType="end"/>
        </w:r>
      </w:p>
      <w:p w:rsidR="004A55FA" w:rsidRDefault="00F01DA0" w:rsidP="004A55FA">
        <w:pPr>
          <w:pStyle w:val="Footer"/>
        </w:pPr>
        <w:r>
          <w:t>Draft Voting</w:t>
        </w:r>
        <w:r w:rsidR="004A55FA">
          <w:t xml:space="preserve"> Ballot</w:t>
        </w:r>
        <w:r w:rsidR="004A55FA">
          <w:tab/>
        </w:r>
        <w:r w:rsidR="004A55FA">
          <w:rPr>
            <w:noProof/>
          </w:rPr>
          <w:tab/>
        </w:r>
        <w:r w:rsidR="00287D6B">
          <w:t>December 4</w:t>
        </w:r>
        <w:r w:rsidR="004A55FA">
          <w:t>, 2018</w:t>
        </w:r>
      </w:p>
      <w:p w:rsidR="004A55FA" w:rsidRDefault="00103704">
        <w:pPr>
          <w:pStyle w:val="Footer"/>
          <w:jc w:val="center"/>
        </w:pPr>
      </w:p>
    </w:sdtContent>
  </w:sdt>
  <w:p w:rsidR="00BD7381" w:rsidRDefault="00BD7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18117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736B26">
          <w:rPr>
            <w:noProof/>
          </w:rPr>
          <w:t>1</w:t>
        </w:r>
        <w:r>
          <w:rPr>
            <w:noProof/>
          </w:rPr>
          <w:fldChar w:fldCharType="end"/>
        </w:r>
      </w:p>
      <w:p w:rsidR="004A55FA" w:rsidRDefault="00F01DA0" w:rsidP="004A55FA">
        <w:pPr>
          <w:pStyle w:val="Footer"/>
        </w:pPr>
        <w:r>
          <w:rPr>
            <w:noProof/>
          </w:rPr>
          <w:t>Draft Voting</w:t>
        </w:r>
        <w:r w:rsidR="009B6A7F">
          <w:rPr>
            <w:noProof/>
          </w:rPr>
          <w:t xml:space="preserve"> Ballot</w:t>
        </w:r>
        <w:r w:rsidR="00287D6B">
          <w:rPr>
            <w:noProof/>
          </w:rPr>
          <w:tab/>
        </w:r>
        <w:r w:rsidR="00287D6B">
          <w:rPr>
            <w:noProof/>
          </w:rPr>
          <w:tab/>
          <w:t>December 4</w:t>
        </w:r>
        <w:r w:rsidR="004A55FA">
          <w:rPr>
            <w:noProof/>
          </w:rPr>
          <w:t>, 2018</w:t>
        </w:r>
      </w:p>
    </w:sdtContent>
  </w:sdt>
  <w:p w:rsidR="00BD7381" w:rsidRDefault="00BD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87C" w:rsidRDefault="00DE787C">
      <w:r>
        <w:separator/>
      </w:r>
    </w:p>
  </w:footnote>
  <w:footnote w:type="continuationSeparator" w:id="0">
    <w:p w:rsidR="00DE787C" w:rsidRDefault="00DE787C">
      <w:r>
        <w:continuationSeparator/>
      </w:r>
    </w:p>
  </w:footnote>
  <w:footnote w:type="continuationNotice" w:id="1">
    <w:p w:rsidR="00DE787C" w:rsidRDefault="00DE78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301806"/>
      <w:docPartObj>
        <w:docPartGallery w:val="Watermarks"/>
        <w:docPartUnique/>
      </w:docPartObj>
    </w:sdtPr>
    <w:sdtEndPr/>
    <w:sdtContent>
      <w:p w:rsidR="00BF1EDC" w:rsidRDefault="0010370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0658"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ncre, Teresa A. EOP/OMB">
    <w15:presenceInfo w15:providerId="None" w15:userId="Tancre, Teresa A. EOP/O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70659"/>
    <o:shapelayout v:ext="edit">
      <o:idmap v:ext="edit" data="69"/>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2F"/>
    <w:rsid w:val="0000052B"/>
    <w:rsid w:val="00000BF6"/>
    <w:rsid w:val="00001B57"/>
    <w:rsid w:val="00001EEE"/>
    <w:rsid w:val="00005B81"/>
    <w:rsid w:val="000060E6"/>
    <w:rsid w:val="00007022"/>
    <w:rsid w:val="00010163"/>
    <w:rsid w:val="000108D0"/>
    <w:rsid w:val="00011BB2"/>
    <w:rsid w:val="00015075"/>
    <w:rsid w:val="00016BD5"/>
    <w:rsid w:val="00020F68"/>
    <w:rsid w:val="0002755C"/>
    <w:rsid w:val="00027975"/>
    <w:rsid w:val="0003152E"/>
    <w:rsid w:val="00036F87"/>
    <w:rsid w:val="0003745D"/>
    <w:rsid w:val="000405D2"/>
    <w:rsid w:val="00040940"/>
    <w:rsid w:val="000421FF"/>
    <w:rsid w:val="00046335"/>
    <w:rsid w:val="000470BE"/>
    <w:rsid w:val="00052EC8"/>
    <w:rsid w:val="00061597"/>
    <w:rsid w:val="00065F76"/>
    <w:rsid w:val="0006603B"/>
    <w:rsid w:val="00067F13"/>
    <w:rsid w:val="000702CE"/>
    <w:rsid w:val="00077347"/>
    <w:rsid w:val="000823ED"/>
    <w:rsid w:val="00082E8C"/>
    <w:rsid w:val="00083263"/>
    <w:rsid w:val="00084F5A"/>
    <w:rsid w:val="00085C51"/>
    <w:rsid w:val="00085C8A"/>
    <w:rsid w:val="000875BF"/>
    <w:rsid w:val="00091849"/>
    <w:rsid w:val="00094A3C"/>
    <w:rsid w:val="00096D4C"/>
    <w:rsid w:val="00096E4E"/>
    <w:rsid w:val="00097375"/>
    <w:rsid w:val="000A04C0"/>
    <w:rsid w:val="000A161F"/>
    <w:rsid w:val="000A3B30"/>
    <w:rsid w:val="000A51A9"/>
    <w:rsid w:val="000A5661"/>
    <w:rsid w:val="000A56C8"/>
    <w:rsid w:val="000B1434"/>
    <w:rsid w:val="000B300A"/>
    <w:rsid w:val="000B3366"/>
    <w:rsid w:val="000B4846"/>
    <w:rsid w:val="000B592F"/>
    <w:rsid w:val="000C0605"/>
    <w:rsid w:val="000C5F0E"/>
    <w:rsid w:val="000C7421"/>
    <w:rsid w:val="000C7741"/>
    <w:rsid w:val="000D3ACB"/>
    <w:rsid w:val="000D49F5"/>
    <w:rsid w:val="000D6472"/>
    <w:rsid w:val="000D69FC"/>
    <w:rsid w:val="000D7C39"/>
    <w:rsid w:val="000E1BCA"/>
    <w:rsid w:val="000E2C80"/>
    <w:rsid w:val="000E56E7"/>
    <w:rsid w:val="000E66E9"/>
    <w:rsid w:val="000E7038"/>
    <w:rsid w:val="000F06AA"/>
    <w:rsid w:val="000F1D0D"/>
    <w:rsid w:val="000F29FD"/>
    <w:rsid w:val="000F4D23"/>
    <w:rsid w:val="000F5604"/>
    <w:rsid w:val="000F71C2"/>
    <w:rsid w:val="000F727F"/>
    <w:rsid w:val="000F7C85"/>
    <w:rsid w:val="0010115C"/>
    <w:rsid w:val="0010274C"/>
    <w:rsid w:val="00102CC5"/>
    <w:rsid w:val="00103704"/>
    <w:rsid w:val="00104CF4"/>
    <w:rsid w:val="00106C30"/>
    <w:rsid w:val="001071E6"/>
    <w:rsid w:val="00112BDB"/>
    <w:rsid w:val="00112EFE"/>
    <w:rsid w:val="00113AD7"/>
    <w:rsid w:val="00117D84"/>
    <w:rsid w:val="0012376A"/>
    <w:rsid w:val="001263B6"/>
    <w:rsid w:val="00127548"/>
    <w:rsid w:val="00130ECC"/>
    <w:rsid w:val="00140593"/>
    <w:rsid w:val="0014505F"/>
    <w:rsid w:val="0014691C"/>
    <w:rsid w:val="00150A20"/>
    <w:rsid w:val="00154015"/>
    <w:rsid w:val="00156052"/>
    <w:rsid w:val="0016024F"/>
    <w:rsid w:val="0016034E"/>
    <w:rsid w:val="00162929"/>
    <w:rsid w:val="00162C54"/>
    <w:rsid w:val="00163EFD"/>
    <w:rsid w:val="00167601"/>
    <w:rsid w:val="001677EB"/>
    <w:rsid w:val="001726AF"/>
    <w:rsid w:val="001731C1"/>
    <w:rsid w:val="001741C9"/>
    <w:rsid w:val="0017716A"/>
    <w:rsid w:val="00180134"/>
    <w:rsid w:val="001810CA"/>
    <w:rsid w:val="0018270B"/>
    <w:rsid w:val="00183031"/>
    <w:rsid w:val="00183EA9"/>
    <w:rsid w:val="00186A36"/>
    <w:rsid w:val="00187346"/>
    <w:rsid w:val="001937A1"/>
    <w:rsid w:val="001939BE"/>
    <w:rsid w:val="00195A8C"/>
    <w:rsid w:val="00196493"/>
    <w:rsid w:val="001965B0"/>
    <w:rsid w:val="00197B72"/>
    <w:rsid w:val="00197E4F"/>
    <w:rsid w:val="001A4B7B"/>
    <w:rsid w:val="001A5E17"/>
    <w:rsid w:val="001A6F63"/>
    <w:rsid w:val="001A7B56"/>
    <w:rsid w:val="001A7C61"/>
    <w:rsid w:val="001B3FC5"/>
    <w:rsid w:val="001C1392"/>
    <w:rsid w:val="001C28BD"/>
    <w:rsid w:val="001C3578"/>
    <w:rsid w:val="001D194C"/>
    <w:rsid w:val="001D26AF"/>
    <w:rsid w:val="001D44E6"/>
    <w:rsid w:val="001D796E"/>
    <w:rsid w:val="001D7E15"/>
    <w:rsid w:val="001E17C9"/>
    <w:rsid w:val="001E46D3"/>
    <w:rsid w:val="001E73C5"/>
    <w:rsid w:val="001F3E7A"/>
    <w:rsid w:val="001F580B"/>
    <w:rsid w:val="00204928"/>
    <w:rsid w:val="0021015C"/>
    <w:rsid w:val="002112B5"/>
    <w:rsid w:val="00212D1D"/>
    <w:rsid w:val="002155F3"/>
    <w:rsid w:val="002216B1"/>
    <w:rsid w:val="00221862"/>
    <w:rsid w:val="00224324"/>
    <w:rsid w:val="00224AC9"/>
    <w:rsid w:val="00225353"/>
    <w:rsid w:val="002253E8"/>
    <w:rsid w:val="00227001"/>
    <w:rsid w:val="00227865"/>
    <w:rsid w:val="002304D9"/>
    <w:rsid w:val="002424E5"/>
    <w:rsid w:val="00242A9A"/>
    <w:rsid w:val="00243143"/>
    <w:rsid w:val="00245138"/>
    <w:rsid w:val="00245A1F"/>
    <w:rsid w:val="00250A01"/>
    <w:rsid w:val="002515EC"/>
    <w:rsid w:val="00251C6B"/>
    <w:rsid w:val="00252B45"/>
    <w:rsid w:val="00252F06"/>
    <w:rsid w:val="00252F36"/>
    <w:rsid w:val="00253546"/>
    <w:rsid w:val="002547F6"/>
    <w:rsid w:val="00255C3A"/>
    <w:rsid w:val="00257072"/>
    <w:rsid w:val="00260E7A"/>
    <w:rsid w:val="00261040"/>
    <w:rsid w:val="00264E35"/>
    <w:rsid w:val="00265C36"/>
    <w:rsid w:val="00267401"/>
    <w:rsid w:val="00271056"/>
    <w:rsid w:val="0027445C"/>
    <w:rsid w:val="002752DA"/>
    <w:rsid w:val="00277DF7"/>
    <w:rsid w:val="002813A8"/>
    <w:rsid w:val="0028188E"/>
    <w:rsid w:val="002853F2"/>
    <w:rsid w:val="002868B4"/>
    <w:rsid w:val="00287702"/>
    <w:rsid w:val="00287D6B"/>
    <w:rsid w:val="002905A0"/>
    <w:rsid w:val="00290B5C"/>
    <w:rsid w:val="00293F4E"/>
    <w:rsid w:val="0029504C"/>
    <w:rsid w:val="00296A58"/>
    <w:rsid w:val="002975E4"/>
    <w:rsid w:val="002977C6"/>
    <w:rsid w:val="002A20A8"/>
    <w:rsid w:val="002A2448"/>
    <w:rsid w:val="002A2B3F"/>
    <w:rsid w:val="002A3C12"/>
    <w:rsid w:val="002A4D9D"/>
    <w:rsid w:val="002A6773"/>
    <w:rsid w:val="002A7AAB"/>
    <w:rsid w:val="002B0571"/>
    <w:rsid w:val="002B0D47"/>
    <w:rsid w:val="002B15FD"/>
    <w:rsid w:val="002B369B"/>
    <w:rsid w:val="002B45B5"/>
    <w:rsid w:val="002B4E46"/>
    <w:rsid w:val="002B5BAF"/>
    <w:rsid w:val="002B7038"/>
    <w:rsid w:val="002C318D"/>
    <w:rsid w:val="002C4921"/>
    <w:rsid w:val="002C5C81"/>
    <w:rsid w:val="002C6DCE"/>
    <w:rsid w:val="002D26D3"/>
    <w:rsid w:val="002D52A7"/>
    <w:rsid w:val="002D6982"/>
    <w:rsid w:val="002D6F82"/>
    <w:rsid w:val="002D762F"/>
    <w:rsid w:val="002E0F43"/>
    <w:rsid w:val="002E1CDB"/>
    <w:rsid w:val="002E2496"/>
    <w:rsid w:val="002E4417"/>
    <w:rsid w:val="002E5072"/>
    <w:rsid w:val="002F0EBA"/>
    <w:rsid w:val="002F203E"/>
    <w:rsid w:val="002F55B4"/>
    <w:rsid w:val="003063A5"/>
    <w:rsid w:val="00306832"/>
    <w:rsid w:val="00310EE8"/>
    <w:rsid w:val="0031157D"/>
    <w:rsid w:val="00312A62"/>
    <w:rsid w:val="0031321E"/>
    <w:rsid w:val="003152FF"/>
    <w:rsid w:val="0031580E"/>
    <w:rsid w:val="00321611"/>
    <w:rsid w:val="003220ED"/>
    <w:rsid w:val="0032309F"/>
    <w:rsid w:val="00323659"/>
    <w:rsid w:val="00326A87"/>
    <w:rsid w:val="00326B5A"/>
    <w:rsid w:val="00330909"/>
    <w:rsid w:val="0033284B"/>
    <w:rsid w:val="003329F2"/>
    <w:rsid w:val="003350D0"/>
    <w:rsid w:val="00335DD4"/>
    <w:rsid w:val="00340681"/>
    <w:rsid w:val="003412B0"/>
    <w:rsid w:val="00342299"/>
    <w:rsid w:val="003441EE"/>
    <w:rsid w:val="00344CAF"/>
    <w:rsid w:val="00344D2F"/>
    <w:rsid w:val="0034561F"/>
    <w:rsid w:val="003467A7"/>
    <w:rsid w:val="00347031"/>
    <w:rsid w:val="003477CC"/>
    <w:rsid w:val="00350EB9"/>
    <w:rsid w:val="003532DF"/>
    <w:rsid w:val="003564F8"/>
    <w:rsid w:val="0035724B"/>
    <w:rsid w:val="00363C8B"/>
    <w:rsid w:val="003653D9"/>
    <w:rsid w:val="00365D8D"/>
    <w:rsid w:val="003675F3"/>
    <w:rsid w:val="00367AE0"/>
    <w:rsid w:val="0037129E"/>
    <w:rsid w:val="00373343"/>
    <w:rsid w:val="00375086"/>
    <w:rsid w:val="003750CB"/>
    <w:rsid w:val="0037772E"/>
    <w:rsid w:val="00377B3B"/>
    <w:rsid w:val="003801D5"/>
    <w:rsid w:val="0038095D"/>
    <w:rsid w:val="00383F30"/>
    <w:rsid w:val="0038556C"/>
    <w:rsid w:val="00385806"/>
    <w:rsid w:val="003867A1"/>
    <w:rsid w:val="00391496"/>
    <w:rsid w:val="00391BC4"/>
    <w:rsid w:val="003928B7"/>
    <w:rsid w:val="00394C69"/>
    <w:rsid w:val="003A14C5"/>
    <w:rsid w:val="003A29D1"/>
    <w:rsid w:val="003A31EE"/>
    <w:rsid w:val="003A7463"/>
    <w:rsid w:val="003A7B11"/>
    <w:rsid w:val="003B1551"/>
    <w:rsid w:val="003B3208"/>
    <w:rsid w:val="003B4116"/>
    <w:rsid w:val="003B5F1B"/>
    <w:rsid w:val="003B5F7F"/>
    <w:rsid w:val="003B63E5"/>
    <w:rsid w:val="003C1D70"/>
    <w:rsid w:val="003C2948"/>
    <w:rsid w:val="003C4234"/>
    <w:rsid w:val="003C784F"/>
    <w:rsid w:val="003C7FE0"/>
    <w:rsid w:val="003D103E"/>
    <w:rsid w:val="003D2656"/>
    <w:rsid w:val="003D52AD"/>
    <w:rsid w:val="003D5493"/>
    <w:rsid w:val="003D606E"/>
    <w:rsid w:val="003D6816"/>
    <w:rsid w:val="003D68D6"/>
    <w:rsid w:val="003E2A61"/>
    <w:rsid w:val="003E3893"/>
    <w:rsid w:val="003E5A7F"/>
    <w:rsid w:val="003E5CD5"/>
    <w:rsid w:val="003E64A6"/>
    <w:rsid w:val="003E6E32"/>
    <w:rsid w:val="003E717E"/>
    <w:rsid w:val="003E79E2"/>
    <w:rsid w:val="003E7CF3"/>
    <w:rsid w:val="003F0711"/>
    <w:rsid w:val="003F2ED2"/>
    <w:rsid w:val="003F5FAE"/>
    <w:rsid w:val="003F6BF6"/>
    <w:rsid w:val="003F76F8"/>
    <w:rsid w:val="004016FD"/>
    <w:rsid w:val="00402D03"/>
    <w:rsid w:val="00403BE8"/>
    <w:rsid w:val="00404093"/>
    <w:rsid w:val="00405879"/>
    <w:rsid w:val="00406D25"/>
    <w:rsid w:val="00411137"/>
    <w:rsid w:val="00413A61"/>
    <w:rsid w:val="00416E32"/>
    <w:rsid w:val="004216CF"/>
    <w:rsid w:val="00422951"/>
    <w:rsid w:val="00422D78"/>
    <w:rsid w:val="004234EB"/>
    <w:rsid w:val="0042387E"/>
    <w:rsid w:val="004268B6"/>
    <w:rsid w:val="0043055F"/>
    <w:rsid w:val="0043095B"/>
    <w:rsid w:val="00431671"/>
    <w:rsid w:val="004323C3"/>
    <w:rsid w:val="00433DE6"/>
    <w:rsid w:val="004367D0"/>
    <w:rsid w:val="0043797D"/>
    <w:rsid w:val="00437CE7"/>
    <w:rsid w:val="00441C7B"/>
    <w:rsid w:val="00442A13"/>
    <w:rsid w:val="00444BAE"/>
    <w:rsid w:val="004474DA"/>
    <w:rsid w:val="00454317"/>
    <w:rsid w:val="0045544F"/>
    <w:rsid w:val="00457333"/>
    <w:rsid w:val="00460A86"/>
    <w:rsid w:val="0046483D"/>
    <w:rsid w:val="00465C3A"/>
    <w:rsid w:val="00465E8A"/>
    <w:rsid w:val="00466394"/>
    <w:rsid w:val="004701AC"/>
    <w:rsid w:val="00470E6C"/>
    <w:rsid w:val="00474B56"/>
    <w:rsid w:val="00476C77"/>
    <w:rsid w:val="004771A1"/>
    <w:rsid w:val="00481BAB"/>
    <w:rsid w:val="004822D2"/>
    <w:rsid w:val="0048244D"/>
    <w:rsid w:val="00483FD1"/>
    <w:rsid w:val="00484B2E"/>
    <w:rsid w:val="00485927"/>
    <w:rsid w:val="00486BD3"/>
    <w:rsid w:val="00487C5D"/>
    <w:rsid w:val="004937A7"/>
    <w:rsid w:val="0049528B"/>
    <w:rsid w:val="004A077C"/>
    <w:rsid w:val="004A1532"/>
    <w:rsid w:val="004A2FEF"/>
    <w:rsid w:val="004A343D"/>
    <w:rsid w:val="004A4566"/>
    <w:rsid w:val="004A4583"/>
    <w:rsid w:val="004A55FA"/>
    <w:rsid w:val="004A58C8"/>
    <w:rsid w:val="004A65CB"/>
    <w:rsid w:val="004B12FF"/>
    <w:rsid w:val="004B1B06"/>
    <w:rsid w:val="004B1D9B"/>
    <w:rsid w:val="004B3510"/>
    <w:rsid w:val="004B4857"/>
    <w:rsid w:val="004B56C0"/>
    <w:rsid w:val="004C2D42"/>
    <w:rsid w:val="004C44AA"/>
    <w:rsid w:val="004C4765"/>
    <w:rsid w:val="004C6C39"/>
    <w:rsid w:val="004D4ADC"/>
    <w:rsid w:val="004D5215"/>
    <w:rsid w:val="004D6A67"/>
    <w:rsid w:val="004D7352"/>
    <w:rsid w:val="004D7C87"/>
    <w:rsid w:val="004E1904"/>
    <w:rsid w:val="004E23EE"/>
    <w:rsid w:val="004E65B7"/>
    <w:rsid w:val="004F07AC"/>
    <w:rsid w:val="004F398A"/>
    <w:rsid w:val="004F42B9"/>
    <w:rsid w:val="005013A4"/>
    <w:rsid w:val="00501AAE"/>
    <w:rsid w:val="00504576"/>
    <w:rsid w:val="00505C6D"/>
    <w:rsid w:val="00506779"/>
    <w:rsid w:val="00510899"/>
    <w:rsid w:val="00513DED"/>
    <w:rsid w:val="00513EB2"/>
    <w:rsid w:val="005173B6"/>
    <w:rsid w:val="005215B6"/>
    <w:rsid w:val="00522E10"/>
    <w:rsid w:val="00523804"/>
    <w:rsid w:val="005259FF"/>
    <w:rsid w:val="00526249"/>
    <w:rsid w:val="00526776"/>
    <w:rsid w:val="00526C48"/>
    <w:rsid w:val="00527D7E"/>
    <w:rsid w:val="00527FE6"/>
    <w:rsid w:val="005342AE"/>
    <w:rsid w:val="005344B2"/>
    <w:rsid w:val="005358DE"/>
    <w:rsid w:val="00535C4B"/>
    <w:rsid w:val="005362D8"/>
    <w:rsid w:val="00537D30"/>
    <w:rsid w:val="0054186C"/>
    <w:rsid w:val="0054227A"/>
    <w:rsid w:val="00542482"/>
    <w:rsid w:val="00555312"/>
    <w:rsid w:val="00555B2A"/>
    <w:rsid w:val="00556AD1"/>
    <w:rsid w:val="00565A25"/>
    <w:rsid w:val="00566BF9"/>
    <w:rsid w:val="005671E3"/>
    <w:rsid w:val="0056725A"/>
    <w:rsid w:val="005676B6"/>
    <w:rsid w:val="00570773"/>
    <w:rsid w:val="005710E7"/>
    <w:rsid w:val="00571517"/>
    <w:rsid w:val="00574EA0"/>
    <w:rsid w:val="00577AB9"/>
    <w:rsid w:val="00581916"/>
    <w:rsid w:val="00583F74"/>
    <w:rsid w:val="00583FEC"/>
    <w:rsid w:val="00590248"/>
    <w:rsid w:val="00590E4F"/>
    <w:rsid w:val="00592826"/>
    <w:rsid w:val="00592B70"/>
    <w:rsid w:val="00593DAC"/>
    <w:rsid w:val="00593DDB"/>
    <w:rsid w:val="00595704"/>
    <w:rsid w:val="00597197"/>
    <w:rsid w:val="005979E0"/>
    <w:rsid w:val="005A4106"/>
    <w:rsid w:val="005A471E"/>
    <w:rsid w:val="005A737B"/>
    <w:rsid w:val="005A752D"/>
    <w:rsid w:val="005B3176"/>
    <w:rsid w:val="005B3CB1"/>
    <w:rsid w:val="005B3DBF"/>
    <w:rsid w:val="005B5EBD"/>
    <w:rsid w:val="005C032D"/>
    <w:rsid w:val="005C1BA6"/>
    <w:rsid w:val="005C1E9D"/>
    <w:rsid w:val="005C2D77"/>
    <w:rsid w:val="005C61FC"/>
    <w:rsid w:val="005D2F14"/>
    <w:rsid w:val="005D3093"/>
    <w:rsid w:val="005D4A15"/>
    <w:rsid w:val="005D63EF"/>
    <w:rsid w:val="005E25EC"/>
    <w:rsid w:val="005E4193"/>
    <w:rsid w:val="005E6023"/>
    <w:rsid w:val="005E6498"/>
    <w:rsid w:val="005F1BFB"/>
    <w:rsid w:val="005F398C"/>
    <w:rsid w:val="005F46E4"/>
    <w:rsid w:val="005F503C"/>
    <w:rsid w:val="005F57D2"/>
    <w:rsid w:val="005F77FE"/>
    <w:rsid w:val="005F7839"/>
    <w:rsid w:val="0060305D"/>
    <w:rsid w:val="006035A4"/>
    <w:rsid w:val="00603BA4"/>
    <w:rsid w:val="00606DFA"/>
    <w:rsid w:val="00607217"/>
    <w:rsid w:val="00611747"/>
    <w:rsid w:val="006117B6"/>
    <w:rsid w:val="006119C9"/>
    <w:rsid w:val="00611D92"/>
    <w:rsid w:val="006128B0"/>
    <w:rsid w:val="0061559D"/>
    <w:rsid w:val="006174A3"/>
    <w:rsid w:val="00620A1B"/>
    <w:rsid w:val="00622AFB"/>
    <w:rsid w:val="006268DC"/>
    <w:rsid w:val="00630120"/>
    <w:rsid w:val="006308FB"/>
    <w:rsid w:val="0063134E"/>
    <w:rsid w:val="00631571"/>
    <w:rsid w:val="00631BDF"/>
    <w:rsid w:val="0064010F"/>
    <w:rsid w:val="006412DD"/>
    <w:rsid w:val="00642EA8"/>
    <w:rsid w:val="0064387D"/>
    <w:rsid w:val="00644740"/>
    <w:rsid w:val="0064603D"/>
    <w:rsid w:val="00647726"/>
    <w:rsid w:val="00647C0E"/>
    <w:rsid w:val="00650650"/>
    <w:rsid w:val="00653252"/>
    <w:rsid w:val="006541AF"/>
    <w:rsid w:val="0065545D"/>
    <w:rsid w:val="0065639E"/>
    <w:rsid w:val="00656554"/>
    <w:rsid w:val="006573DD"/>
    <w:rsid w:val="00657F34"/>
    <w:rsid w:val="00660FC6"/>
    <w:rsid w:val="0066214A"/>
    <w:rsid w:val="0066310A"/>
    <w:rsid w:val="00664D09"/>
    <w:rsid w:val="00667392"/>
    <w:rsid w:val="00670002"/>
    <w:rsid w:val="00674287"/>
    <w:rsid w:val="006779D5"/>
    <w:rsid w:val="006805DB"/>
    <w:rsid w:val="00681C4F"/>
    <w:rsid w:val="00682271"/>
    <w:rsid w:val="00682C5E"/>
    <w:rsid w:val="00683BC9"/>
    <w:rsid w:val="00683D85"/>
    <w:rsid w:val="00684317"/>
    <w:rsid w:val="00687D80"/>
    <w:rsid w:val="0069291A"/>
    <w:rsid w:val="00692A25"/>
    <w:rsid w:val="00694EC7"/>
    <w:rsid w:val="00695B50"/>
    <w:rsid w:val="00696FAB"/>
    <w:rsid w:val="00697B3D"/>
    <w:rsid w:val="006A28FF"/>
    <w:rsid w:val="006A3529"/>
    <w:rsid w:val="006A368A"/>
    <w:rsid w:val="006A39CB"/>
    <w:rsid w:val="006A472F"/>
    <w:rsid w:val="006A4E5D"/>
    <w:rsid w:val="006A5590"/>
    <w:rsid w:val="006A72BB"/>
    <w:rsid w:val="006B064F"/>
    <w:rsid w:val="006B0A62"/>
    <w:rsid w:val="006B2A38"/>
    <w:rsid w:val="006B3402"/>
    <w:rsid w:val="006B3D77"/>
    <w:rsid w:val="006B50DA"/>
    <w:rsid w:val="006B68DC"/>
    <w:rsid w:val="006B6FD9"/>
    <w:rsid w:val="006C3E28"/>
    <w:rsid w:val="006C469C"/>
    <w:rsid w:val="006C6D7D"/>
    <w:rsid w:val="006D2575"/>
    <w:rsid w:val="006D3BE0"/>
    <w:rsid w:val="006D45D3"/>
    <w:rsid w:val="006D4C49"/>
    <w:rsid w:val="006E2483"/>
    <w:rsid w:val="006E2F8A"/>
    <w:rsid w:val="006E51A8"/>
    <w:rsid w:val="006E7D8F"/>
    <w:rsid w:val="006F1337"/>
    <w:rsid w:val="006F1F36"/>
    <w:rsid w:val="006F2982"/>
    <w:rsid w:val="006F45CD"/>
    <w:rsid w:val="00700F68"/>
    <w:rsid w:val="007010CA"/>
    <w:rsid w:val="007010D0"/>
    <w:rsid w:val="00702427"/>
    <w:rsid w:val="00704095"/>
    <w:rsid w:val="007071E4"/>
    <w:rsid w:val="00711144"/>
    <w:rsid w:val="00711915"/>
    <w:rsid w:val="007136A4"/>
    <w:rsid w:val="007145B3"/>
    <w:rsid w:val="00714A01"/>
    <w:rsid w:val="00715610"/>
    <w:rsid w:val="00715644"/>
    <w:rsid w:val="00715E71"/>
    <w:rsid w:val="007178FB"/>
    <w:rsid w:val="00717BED"/>
    <w:rsid w:val="00720382"/>
    <w:rsid w:val="00720D47"/>
    <w:rsid w:val="007219D3"/>
    <w:rsid w:val="00722430"/>
    <w:rsid w:val="0072388A"/>
    <w:rsid w:val="0072425E"/>
    <w:rsid w:val="00724386"/>
    <w:rsid w:val="00725230"/>
    <w:rsid w:val="00725D57"/>
    <w:rsid w:val="0073203D"/>
    <w:rsid w:val="0073511C"/>
    <w:rsid w:val="0073565A"/>
    <w:rsid w:val="00736667"/>
    <w:rsid w:val="00736B26"/>
    <w:rsid w:val="00737BC7"/>
    <w:rsid w:val="00737C30"/>
    <w:rsid w:val="00740603"/>
    <w:rsid w:val="00741473"/>
    <w:rsid w:val="00741504"/>
    <w:rsid w:val="007476BE"/>
    <w:rsid w:val="0075097B"/>
    <w:rsid w:val="00751939"/>
    <w:rsid w:val="00753B61"/>
    <w:rsid w:val="007544AE"/>
    <w:rsid w:val="00756503"/>
    <w:rsid w:val="00756557"/>
    <w:rsid w:val="00756592"/>
    <w:rsid w:val="007566DA"/>
    <w:rsid w:val="00761A20"/>
    <w:rsid w:val="00762D1F"/>
    <w:rsid w:val="00766383"/>
    <w:rsid w:val="00772DA2"/>
    <w:rsid w:val="007813C3"/>
    <w:rsid w:val="00782094"/>
    <w:rsid w:val="0078218D"/>
    <w:rsid w:val="00787098"/>
    <w:rsid w:val="0079153B"/>
    <w:rsid w:val="00792707"/>
    <w:rsid w:val="00793398"/>
    <w:rsid w:val="00793496"/>
    <w:rsid w:val="00794113"/>
    <w:rsid w:val="00795B54"/>
    <w:rsid w:val="00795D40"/>
    <w:rsid w:val="007A006A"/>
    <w:rsid w:val="007A1A3A"/>
    <w:rsid w:val="007A5BD8"/>
    <w:rsid w:val="007A64EC"/>
    <w:rsid w:val="007A678C"/>
    <w:rsid w:val="007B6FDF"/>
    <w:rsid w:val="007C02ED"/>
    <w:rsid w:val="007C084D"/>
    <w:rsid w:val="007C3B97"/>
    <w:rsid w:val="007C3C0F"/>
    <w:rsid w:val="007C4B84"/>
    <w:rsid w:val="007C73CB"/>
    <w:rsid w:val="007D216C"/>
    <w:rsid w:val="007D2968"/>
    <w:rsid w:val="007D299B"/>
    <w:rsid w:val="007D2E92"/>
    <w:rsid w:val="007D2EC3"/>
    <w:rsid w:val="007D6AFA"/>
    <w:rsid w:val="007D6D3C"/>
    <w:rsid w:val="007D78CF"/>
    <w:rsid w:val="007D7AB2"/>
    <w:rsid w:val="007E3746"/>
    <w:rsid w:val="007E37FC"/>
    <w:rsid w:val="007E3E7F"/>
    <w:rsid w:val="007E5181"/>
    <w:rsid w:val="007E6C2D"/>
    <w:rsid w:val="007F10E6"/>
    <w:rsid w:val="007F1978"/>
    <w:rsid w:val="007F4989"/>
    <w:rsid w:val="007F6E5A"/>
    <w:rsid w:val="007F73A1"/>
    <w:rsid w:val="0080022C"/>
    <w:rsid w:val="008016E4"/>
    <w:rsid w:val="00803920"/>
    <w:rsid w:val="0080472B"/>
    <w:rsid w:val="008048A1"/>
    <w:rsid w:val="00806E21"/>
    <w:rsid w:val="008071E5"/>
    <w:rsid w:val="0080722A"/>
    <w:rsid w:val="00812208"/>
    <w:rsid w:val="00813A6E"/>
    <w:rsid w:val="00815A5A"/>
    <w:rsid w:val="0081702E"/>
    <w:rsid w:val="008222A3"/>
    <w:rsid w:val="0082421E"/>
    <w:rsid w:val="00825FE8"/>
    <w:rsid w:val="00833AA6"/>
    <w:rsid w:val="008367B0"/>
    <w:rsid w:val="00840A4B"/>
    <w:rsid w:val="00843DE7"/>
    <w:rsid w:val="00845E75"/>
    <w:rsid w:val="00847975"/>
    <w:rsid w:val="00847A23"/>
    <w:rsid w:val="00847F2B"/>
    <w:rsid w:val="0085078F"/>
    <w:rsid w:val="00851BCA"/>
    <w:rsid w:val="008538C5"/>
    <w:rsid w:val="00854285"/>
    <w:rsid w:val="00854953"/>
    <w:rsid w:val="008558CE"/>
    <w:rsid w:val="0087038A"/>
    <w:rsid w:val="00873AE2"/>
    <w:rsid w:val="00877D7B"/>
    <w:rsid w:val="00877DA9"/>
    <w:rsid w:val="00880A86"/>
    <w:rsid w:val="00881C16"/>
    <w:rsid w:val="00882CD7"/>
    <w:rsid w:val="00883AD0"/>
    <w:rsid w:val="0088413A"/>
    <w:rsid w:val="00885155"/>
    <w:rsid w:val="00885A53"/>
    <w:rsid w:val="0088614E"/>
    <w:rsid w:val="00890915"/>
    <w:rsid w:val="008923A9"/>
    <w:rsid w:val="008934E8"/>
    <w:rsid w:val="00893748"/>
    <w:rsid w:val="00893F6B"/>
    <w:rsid w:val="008968C8"/>
    <w:rsid w:val="00897149"/>
    <w:rsid w:val="00897431"/>
    <w:rsid w:val="00897631"/>
    <w:rsid w:val="008A04CB"/>
    <w:rsid w:val="008A0B33"/>
    <w:rsid w:val="008A0F66"/>
    <w:rsid w:val="008A4EC7"/>
    <w:rsid w:val="008B1459"/>
    <w:rsid w:val="008B44C8"/>
    <w:rsid w:val="008C1C52"/>
    <w:rsid w:val="008D08C3"/>
    <w:rsid w:val="008D0CF1"/>
    <w:rsid w:val="008D5ABF"/>
    <w:rsid w:val="008E09CB"/>
    <w:rsid w:val="008E1931"/>
    <w:rsid w:val="008F3E8A"/>
    <w:rsid w:val="008F7E5F"/>
    <w:rsid w:val="00900D3A"/>
    <w:rsid w:val="00902B21"/>
    <w:rsid w:val="0090358A"/>
    <w:rsid w:val="0090386E"/>
    <w:rsid w:val="0090531B"/>
    <w:rsid w:val="009060CD"/>
    <w:rsid w:val="00910EAC"/>
    <w:rsid w:val="00910FF8"/>
    <w:rsid w:val="009140B2"/>
    <w:rsid w:val="00915916"/>
    <w:rsid w:val="0092022B"/>
    <w:rsid w:val="00920B15"/>
    <w:rsid w:val="00924DB6"/>
    <w:rsid w:val="00926D31"/>
    <w:rsid w:val="00934083"/>
    <w:rsid w:val="009349F3"/>
    <w:rsid w:val="00934FA4"/>
    <w:rsid w:val="00936110"/>
    <w:rsid w:val="0093674A"/>
    <w:rsid w:val="00944898"/>
    <w:rsid w:val="009505AA"/>
    <w:rsid w:val="00954B84"/>
    <w:rsid w:val="009557D7"/>
    <w:rsid w:val="00956259"/>
    <w:rsid w:val="009577E2"/>
    <w:rsid w:val="00957D27"/>
    <w:rsid w:val="00960E9C"/>
    <w:rsid w:val="009611BE"/>
    <w:rsid w:val="00961259"/>
    <w:rsid w:val="009636BB"/>
    <w:rsid w:val="00964D60"/>
    <w:rsid w:val="009676D5"/>
    <w:rsid w:val="00967D3E"/>
    <w:rsid w:val="00973AF1"/>
    <w:rsid w:val="00976AB0"/>
    <w:rsid w:val="00976EF5"/>
    <w:rsid w:val="009815D7"/>
    <w:rsid w:val="00981BD1"/>
    <w:rsid w:val="009853EB"/>
    <w:rsid w:val="00986CA5"/>
    <w:rsid w:val="00987564"/>
    <w:rsid w:val="00987943"/>
    <w:rsid w:val="0099379F"/>
    <w:rsid w:val="009962F9"/>
    <w:rsid w:val="009970EA"/>
    <w:rsid w:val="009A0F01"/>
    <w:rsid w:val="009A1334"/>
    <w:rsid w:val="009A1FF8"/>
    <w:rsid w:val="009A2A83"/>
    <w:rsid w:val="009A37A4"/>
    <w:rsid w:val="009A3D6E"/>
    <w:rsid w:val="009A445F"/>
    <w:rsid w:val="009A5431"/>
    <w:rsid w:val="009B273C"/>
    <w:rsid w:val="009B352E"/>
    <w:rsid w:val="009B394D"/>
    <w:rsid w:val="009B487D"/>
    <w:rsid w:val="009B55A6"/>
    <w:rsid w:val="009B6A7F"/>
    <w:rsid w:val="009B7F68"/>
    <w:rsid w:val="009C25D0"/>
    <w:rsid w:val="009C269A"/>
    <w:rsid w:val="009C2A53"/>
    <w:rsid w:val="009C4565"/>
    <w:rsid w:val="009C6CA9"/>
    <w:rsid w:val="009C728B"/>
    <w:rsid w:val="009C74D3"/>
    <w:rsid w:val="009C76D2"/>
    <w:rsid w:val="009D6C7E"/>
    <w:rsid w:val="009D6F8B"/>
    <w:rsid w:val="009D70A4"/>
    <w:rsid w:val="009D7BDE"/>
    <w:rsid w:val="009E1C8F"/>
    <w:rsid w:val="009E1DBD"/>
    <w:rsid w:val="009E2139"/>
    <w:rsid w:val="009E4296"/>
    <w:rsid w:val="009F26F8"/>
    <w:rsid w:val="009F3978"/>
    <w:rsid w:val="009F39D6"/>
    <w:rsid w:val="009F7B7C"/>
    <w:rsid w:val="00A016E6"/>
    <w:rsid w:val="00A01AA7"/>
    <w:rsid w:val="00A024D8"/>
    <w:rsid w:val="00A02AE2"/>
    <w:rsid w:val="00A03BED"/>
    <w:rsid w:val="00A0472A"/>
    <w:rsid w:val="00A049BB"/>
    <w:rsid w:val="00A07573"/>
    <w:rsid w:val="00A07B9A"/>
    <w:rsid w:val="00A1036A"/>
    <w:rsid w:val="00A10522"/>
    <w:rsid w:val="00A11C03"/>
    <w:rsid w:val="00A12987"/>
    <w:rsid w:val="00A1348F"/>
    <w:rsid w:val="00A14B5B"/>
    <w:rsid w:val="00A14BD9"/>
    <w:rsid w:val="00A16A49"/>
    <w:rsid w:val="00A20E26"/>
    <w:rsid w:val="00A2222A"/>
    <w:rsid w:val="00A2403E"/>
    <w:rsid w:val="00A2518C"/>
    <w:rsid w:val="00A25CBC"/>
    <w:rsid w:val="00A26028"/>
    <w:rsid w:val="00A26709"/>
    <w:rsid w:val="00A26878"/>
    <w:rsid w:val="00A31388"/>
    <w:rsid w:val="00A33861"/>
    <w:rsid w:val="00A33E23"/>
    <w:rsid w:val="00A353D3"/>
    <w:rsid w:val="00A355F1"/>
    <w:rsid w:val="00A35DE7"/>
    <w:rsid w:val="00A3757C"/>
    <w:rsid w:val="00A43DA0"/>
    <w:rsid w:val="00A47730"/>
    <w:rsid w:val="00A50EAE"/>
    <w:rsid w:val="00A514F7"/>
    <w:rsid w:val="00A5192B"/>
    <w:rsid w:val="00A62AC7"/>
    <w:rsid w:val="00A67AC2"/>
    <w:rsid w:val="00A703CE"/>
    <w:rsid w:val="00A71079"/>
    <w:rsid w:val="00A7173F"/>
    <w:rsid w:val="00A71774"/>
    <w:rsid w:val="00A71897"/>
    <w:rsid w:val="00A72377"/>
    <w:rsid w:val="00A735B4"/>
    <w:rsid w:val="00A73BB9"/>
    <w:rsid w:val="00A77257"/>
    <w:rsid w:val="00A81686"/>
    <w:rsid w:val="00A81D18"/>
    <w:rsid w:val="00A826A4"/>
    <w:rsid w:val="00A83B04"/>
    <w:rsid w:val="00A83DB1"/>
    <w:rsid w:val="00A8493A"/>
    <w:rsid w:val="00A8635D"/>
    <w:rsid w:val="00A869B4"/>
    <w:rsid w:val="00A87495"/>
    <w:rsid w:val="00A87752"/>
    <w:rsid w:val="00A91811"/>
    <w:rsid w:val="00A91F8B"/>
    <w:rsid w:val="00A97CE1"/>
    <w:rsid w:val="00AA0AB6"/>
    <w:rsid w:val="00AA1746"/>
    <w:rsid w:val="00AA609B"/>
    <w:rsid w:val="00AA77C0"/>
    <w:rsid w:val="00AB0047"/>
    <w:rsid w:val="00AB38BB"/>
    <w:rsid w:val="00AB4232"/>
    <w:rsid w:val="00AB7299"/>
    <w:rsid w:val="00AB7E38"/>
    <w:rsid w:val="00AC031A"/>
    <w:rsid w:val="00AC3E0C"/>
    <w:rsid w:val="00AC49DB"/>
    <w:rsid w:val="00AC57D6"/>
    <w:rsid w:val="00AC7C02"/>
    <w:rsid w:val="00AD0679"/>
    <w:rsid w:val="00AD0B69"/>
    <w:rsid w:val="00AD1A1A"/>
    <w:rsid w:val="00AD2536"/>
    <w:rsid w:val="00AD27A9"/>
    <w:rsid w:val="00AD3079"/>
    <w:rsid w:val="00AD3D1A"/>
    <w:rsid w:val="00AD5677"/>
    <w:rsid w:val="00AD5733"/>
    <w:rsid w:val="00AD57EB"/>
    <w:rsid w:val="00AD65C8"/>
    <w:rsid w:val="00AE0D54"/>
    <w:rsid w:val="00AE0EEC"/>
    <w:rsid w:val="00AE275F"/>
    <w:rsid w:val="00AE3D4D"/>
    <w:rsid w:val="00AE41C7"/>
    <w:rsid w:val="00AE6957"/>
    <w:rsid w:val="00AE77CF"/>
    <w:rsid w:val="00AF0AED"/>
    <w:rsid w:val="00AF3C6E"/>
    <w:rsid w:val="00AF3E36"/>
    <w:rsid w:val="00AF51C1"/>
    <w:rsid w:val="00AF63C9"/>
    <w:rsid w:val="00AF6D43"/>
    <w:rsid w:val="00AF7734"/>
    <w:rsid w:val="00AF7B00"/>
    <w:rsid w:val="00AF7F54"/>
    <w:rsid w:val="00B00F91"/>
    <w:rsid w:val="00B047B6"/>
    <w:rsid w:val="00B064AE"/>
    <w:rsid w:val="00B07098"/>
    <w:rsid w:val="00B10722"/>
    <w:rsid w:val="00B13264"/>
    <w:rsid w:val="00B14C25"/>
    <w:rsid w:val="00B15731"/>
    <w:rsid w:val="00B17042"/>
    <w:rsid w:val="00B17472"/>
    <w:rsid w:val="00B21A65"/>
    <w:rsid w:val="00B21CA3"/>
    <w:rsid w:val="00B22C59"/>
    <w:rsid w:val="00B2554B"/>
    <w:rsid w:val="00B26FC6"/>
    <w:rsid w:val="00B31EE8"/>
    <w:rsid w:val="00B32E78"/>
    <w:rsid w:val="00B35774"/>
    <w:rsid w:val="00B37A3A"/>
    <w:rsid w:val="00B42122"/>
    <w:rsid w:val="00B42874"/>
    <w:rsid w:val="00B44535"/>
    <w:rsid w:val="00B46926"/>
    <w:rsid w:val="00B51906"/>
    <w:rsid w:val="00B5709E"/>
    <w:rsid w:val="00B5750F"/>
    <w:rsid w:val="00B60BBF"/>
    <w:rsid w:val="00B65B99"/>
    <w:rsid w:val="00B66490"/>
    <w:rsid w:val="00B66576"/>
    <w:rsid w:val="00B70723"/>
    <w:rsid w:val="00B73160"/>
    <w:rsid w:val="00B77691"/>
    <w:rsid w:val="00B77F3A"/>
    <w:rsid w:val="00B83C48"/>
    <w:rsid w:val="00B84C85"/>
    <w:rsid w:val="00B8589F"/>
    <w:rsid w:val="00B92764"/>
    <w:rsid w:val="00B95A0E"/>
    <w:rsid w:val="00B97CF2"/>
    <w:rsid w:val="00BA3163"/>
    <w:rsid w:val="00BA3AC8"/>
    <w:rsid w:val="00BA42AB"/>
    <w:rsid w:val="00BA4A9B"/>
    <w:rsid w:val="00BB0FE2"/>
    <w:rsid w:val="00BB1E68"/>
    <w:rsid w:val="00BB3EFF"/>
    <w:rsid w:val="00BB5013"/>
    <w:rsid w:val="00BB5331"/>
    <w:rsid w:val="00BB6C09"/>
    <w:rsid w:val="00BC0867"/>
    <w:rsid w:val="00BC0B92"/>
    <w:rsid w:val="00BC283C"/>
    <w:rsid w:val="00BC5EE7"/>
    <w:rsid w:val="00BC6356"/>
    <w:rsid w:val="00BC6877"/>
    <w:rsid w:val="00BC6AD5"/>
    <w:rsid w:val="00BC6EC8"/>
    <w:rsid w:val="00BC6FC3"/>
    <w:rsid w:val="00BC7598"/>
    <w:rsid w:val="00BD2FDF"/>
    <w:rsid w:val="00BD349D"/>
    <w:rsid w:val="00BD52D4"/>
    <w:rsid w:val="00BD6592"/>
    <w:rsid w:val="00BD7381"/>
    <w:rsid w:val="00BE3401"/>
    <w:rsid w:val="00BE7EDA"/>
    <w:rsid w:val="00BF07D5"/>
    <w:rsid w:val="00BF1EDC"/>
    <w:rsid w:val="00BF2557"/>
    <w:rsid w:val="00BF4DB6"/>
    <w:rsid w:val="00BF55D6"/>
    <w:rsid w:val="00BF6269"/>
    <w:rsid w:val="00C0074D"/>
    <w:rsid w:val="00C009F8"/>
    <w:rsid w:val="00C014EE"/>
    <w:rsid w:val="00C01822"/>
    <w:rsid w:val="00C072AE"/>
    <w:rsid w:val="00C074FA"/>
    <w:rsid w:val="00C116FB"/>
    <w:rsid w:val="00C121FB"/>
    <w:rsid w:val="00C13CCB"/>
    <w:rsid w:val="00C151E4"/>
    <w:rsid w:val="00C15850"/>
    <w:rsid w:val="00C15E0C"/>
    <w:rsid w:val="00C170C2"/>
    <w:rsid w:val="00C20341"/>
    <w:rsid w:val="00C20A09"/>
    <w:rsid w:val="00C21D7A"/>
    <w:rsid w:val="00C23240"/>
    <w:rsid w:val="00C238B8"/>
    <w:rsid w:val="00C25391"/>
    <w:rsid w:val="00C26B2C"/>
    <w:rsid w:val="00C2763F"/>
    <w:rsid w:val="00C32859"/>
    <w:rsid w:val="00C33EE9"/>
    <w:rsid w:val="00C3441F"/>
    <w:rsid w:val="00C35266"/>
    <w:rsid w:val="00C35327"/>
    <w:rsid w:val="00C41D37"/>
    <w:rsid w:val="00C43773"/>
    <w:rsid w:val="00C4491B"/>
    <w:rsid w:val="00C4496E"/>
    <w:rsid w:val="00C5265B"/>
    <w:rsid w:val="00C52C1A"/>
    <w:rsid w:val="00C53C7B"/>
    <w:rsid w:val="00C567F6"/>
    <w:rsid w:val="00C63022"/>
    <w:rsid w:val="00C647AA"/>
    <w:rsid w:val="00C651AE"/>
    <w:rsid w:val="00C667A9"/>
    <w:rsid w:val="00C672C3"/>
    <w:rsid w:val="00C70584"/>
    <w:rsid w:val="00C70A70"/>
    <w:rsid w:val="00C72B6B"/>
    <w:rsid w:val="00C73D7F"/>
    <w:rsid w:val="00C753CA"/>
    <w:rsid w:val="00C800AD"/>
    <w:rsid w:val="00C827F8"/>
    <w:rsid w:val="00C843CE"/>
    <w:rsid w:val="00C85818"/>
    <w:rsid w:val="00C85D84"/>
    <w:rsid w:val="00C92579"/>
    <w:rsid w:val="00C92826"/>
    <w:rsid w:val="00C9318B"/>
    <w:rsid w:val="00C93CA9"/>
    <w:rsid w:val="00C93E94"/>
    <w:rsid w:val="00C94C00"/>
    <w:rsid w:val="00C96451"/>
    <w:rsid w:val="00C96E96"/>
    <w:rsid w:val="00C972AD"/>
    <w:rsid w:val="00C979E9"/>
    <w:rsid w:val="00CA157C"/>
    <w:rsid w:val="00CA7683"/>
    <w:rsid w:val="00CB1C83"/>
    <w:rsid w:val="00CB29B4"/>
    <w:rsid w:val="00CB3469"/>
    <w:rsid w:val="00CB3573"/>
    <w:rsid w:val="00CB5A0D"/>
    <w:rsid w:val="00CC1B19"/>
    <w:rsid w:val="00CC2F59"/>
    <w:rsid w:val="00CC555D"/>
    <w:rsid w:val="00CD210A"/>
    <w:rsid w:val="00CD5460"/>
    <w:rsid w:val="00CD7023"/>
    <w:rsid w:val="00CE179C"/>
    <w:rsid w:val="00CE4D05"/>
    <w:rsid w:val="00CF1627"/>
    <w:rsid w:val="00CF1807"/>
    <w:rsid w:val="00CF19D5"/>
    <w:rsid w:val="00CF517A"/>
    <w:rsid w:val="00CF579E"/>
    <w:rsid w:val="00D00C93"/>
    <w:rsid w:val="00D013C2"/>
    <w:rsid w:val="00D02B1F"/>
    <w:rsid w:val="00D050C8"/>
    <w:rsid w:val="00D051A2"/>
    <w:rsid w:val="00D05687"/>
    <w:rsid w:val="00D059C5"/>
    <w:rsid w:val="00D071BF"/>
    <w:rsid w:val="00D07622"/>
    <w:rsid w:val="00D11C40"/>
    <w:rsid w:val="00D121DF"/>
    <w:rsid w:val="00D13CFB"/>
    <w:rsid w:val="00D16C6B"/>
    <w:rsid w:val="00D16F64"/>
    <w:rsid w:val="00D200E2"/>
    <w:rsid w:val="00D20713"/>
    <w:rsid w:val="00D2104B"/>
    <w:rsid w:val="00D22B2F"/>
    <w:rsid w:val="00D230DA"/>
    <w:rsid w:val="00D2369C"/>
    <w:rsid w:val="00D2674D"/>
    <w:rsid w:val="00D276B8"/>
    <w:rsid w:val="00D312A5"/>
    <w:rsid w:val="00D3405C"/>
    <w:rsid w:val="00D3582D"/>
    <w:rsid w:val="00D365D4"/>
    <w:rsid w:val="00D41F5A"/>
    <w:rsid w:val="00D42E1D"/>
    <w:rsid w:val="00D4301C"/>
    <w:rsid w:val="00D553BF"/>
    <w:rsid w:val="00D55698"/>
    <w:rsid w:val="00D60F18"/>
    <w:rsid w:val="00D61E5A"/>
    <w:rsid w:val="00D634E0"/>
    <w:rsid w:val="00D6377B"/>
    <w:rsid w:val="00D63C6C"/>
    <w:rsid w:val="00D6573B"/>
    <w:rsid w:val="00D661EF"/>
    <w:rsid w:val="00D6692C"/>
    <w:rsid w:val="00D6773A"/>
    <w:rsid w:val="00D7133E"/>
    <w:rsid w:val="00D71A99"/>
    <w:rsid w:val="00D733C1"/>
    <w:rsid w:val="00D7397D"/>
    <w:rsid w:val="00D740E7"/>
    <w:rsid w:val="00D7420C"/>
    <w:rsid w:val="00D75980"/>
    <w:rsid w:val="00D76E6D"/>
    <w:rsid w:val="00D7700C"/>
    <w:rsid w:val="00D80ADB"/>
    <w:rsid w:val="00D81474"/>
    <w:rsid w:val="00D8271B"/>
    <w:rsid w:val="00D83206"/>
    <w:rsid w:val="00D83FA0"/>
    <w:rsid w:val="00D86429"/>
    <w:rsid w:val="00D87B2D"/>
    <w:rsid w:val="00D90656"/>
    <w:rsid w:val="00D90B2D"/>
    <w:rsid w:val="00D91599"/>
    <w:rsid w:val="00D91E62"/>
    <w:rsid w:val="00D92393"/>
    <w:rsid w:val="00D949B2"/>
    <w:rsid w:val="00D95FED"/>
    <w:rsid w:val="00D97C5C"/>
    <w:rsid w:val="00DA1A94"/>
    <w:rsid w:val="00DA4C60"/>
    <w:rsid w:val="00DA5429"/>
    <w:rsid w:val="00DA64A7"/>
    <w:rsid w:val="00DA673B"/>
    <w:rsid w:val="00DA7AED"/>
    <w:rsid w:val="00DB129C"/>
    <w:rsid w:val="00DB3B48"/>
    <w:rsid w:val="00DC234B"/>
    <w:rsid w:val="00DC2A15"/>
    <w:rsid w:val="00DC480F"/>
    <w:rsid w:val="00DC51C0"/>
    <w:rsid w:val="00DC6E55"/>
    <w:rsid w:val="00DC796B"/>
    <w:rsid w:val="00DC7BB1"/>
    <w:rsid w:val="00DD25E9"/>
    <w:rsid w:val="00DE0B10"/>
    <w:rsid w:val="00DE2470"/>
    <w:rsid w:val="00DE285F"/>
    <w:rsid w:val="00DE2B50"/>
    <w:rsid w:val="00DE4B10"/>
    <w:rsid w:val="00DE58B2"/>
    <w:rsid w:val="00DE6701"/>
    <w:rsid w:val="00DE6BA3"/>
    <w:rsid w:val="00DE74AB"/>
    <w:rsid w:val="00DE787C"/>
    <w:rsid w:val="00DF0D0A"/>
    <w:rsid w:val="00DF105E"/>
    <w:rsid w:val="00DF1D0F"/>
    <w:rsid w:val="00DF1F8E"/>
    <w:rsid w:val="00DF3C70"/>
    <w:rsid w:val="00DF474E"/>
    <w:rsid w:val="00DF6DF4"/>
    <w:rsid w:val="00E00D91"/>
    <w:rsid w:val="00E03A01"/>
    <w:rsid w:val="00E03BB1"/>
    <w:rsid w:val="00E03BF6"/>
    <w:rsid w:val="00E11963"/>
    <w:rsid w:val="00E11EED"/>
    <w:rsid w:val="00E12088"/>
    <w:rsid w:val="00E138EC"/>
    <w:rsid w:val="00E146A7"/>
    <w:rsid w:val="00E167DC"/>
    <w:rsid w:val="00E17F22"/>
    <w:rsid w:val="00E202ED"/>
    <w:rsid w:val="00E219CD"/>
    <w:rsid w:val="00E22E47"/>
    <w:rsid w:val="00E23513"/>
    <w:rsid w:val="00E254F3"/>
    <w:rsid w:val="00E26A7F"/>
    <w:rsid w:val="00E2748A"/>
    <w:rsid w:val="00E31842"/>
    <w:rsid w:val="00E32F92"/>
    <w:rsid w:val="00E343B3"/>
    <w:rsid w:val="00E34C07"/>
    <w:rsid w:val="00E37470"/>
    <w:rsid w:val="00E40EAA"/>
    <w:rsid w:val="00E4584D"/>
    <w:rsid w:val="00E45CB2"/>
    <w:rsid w:val="00E51FA0"/>
    <w:rsid w:val="00E53D49"/>
    <w:rsid w:val="00E54634"/>
    <w:rsid w:val="00E57CF0"/>
    <w:rsid w:val="00E57F56"/>
    <w:rsid w:val="00E61059"/>
    <w:rsid w:val="00E6242D"/>
    <w:rsid w:val="00E6293B"/>
    <w:rsid w:val="00E642D4"/>
    <w:rsid w:val="00E6522E"/>
    <w:rsid w:val="00E654AF"/>
    <w:rsid w:val="00E734E2"/>
    <w:rsid w:val="00E73FA7"/>
    <w:rsid w:val="00E7577A"/>
    <w:rsid w:val="00E76183"/>
    <w:rsid w:val="00E801E3"/>
    <w:rsid w:val="00E805ED"/>
    <w:rsid w:val="00E81E23"/>
    <w:rsid w:val="00E8243A"/>
    <w:rsid w:val="00E8447F"/>
    <w:rsid w:val="00E8460C"/>
    <w:rsid w:val="00E85906"/>
    <w:rsid w:val="00E921C5"/>
    <w:rsid w:val="00E92551"/>
    <w:rsid w:val="00E941D7"/>
    <w:rsid w:val="00E97A6F"/>
    <w:rsid w:val="00E97F82"/>
    <w:rsid w:val="00EA0CB0"/>
    <w:rsid w:val="00EA15E9"/>
    <w:rsid w:val="00EA2F12"/>
    <w:rsid w:val="00EA377D"/>
    <w:rsid w:val="00EA56F7"/>
    <w:rsid w:val="00EA6BAC"/>
    <w:rsid w:val="00EB1ADC"/>
    <w:rsid w:val="00EB4D72"/>
    <w:rsid w:val="00EB70F8"/>
    <w:rsid w:val="00EC059D"/>
    <w:rsid w:val="00EC0DB5"/>
    <w:rsid w:val="00EC1EA3"/>
    <w:rsid w:val="00EC2BB5"/>
    <w:rsid w:val="00EC39B4"/>
    <w:rsid w:val="00EC67D3"/>
    <w:rsid w:val="00EC6B29"/>
    <w:rsid w:val="00EC7755"/>
    <w:rsid w:val="00ED00FE"/>
    <w:rsid w:val="00ED202B"/>
    <w:rsid w:val="00ED2FBC"/>
    <w:rsid w:val="00ED50F0"/>
    <w:rsid w:val="00ED5556"/>
    <w:rsid w:val="00EE095C"/>
    <w:rsid w:val="00EE14F8"/>
    <w:rsid w:val="00EE29FA"/>
    <w:rsid w:val="00EE2A63"/>
    <w:rsid w:val="00EE31B1"/>
    <w:rsid w:val="00EE36FD"/>
    <w:rsid w:val="00EE5F35"/>
    <w:rsid w:val="00EE769E"/>
    <w:rsid w:val="00EF10B3"/>
    <w:rsid w:val="00EF145B"/>
    <w:rsid w:val="00EF34D0"/>
    <w:rsid w:val="00EF382D"/>
    <w:rsid w:val="00EF6AFB"/>
    <w:rsid w:val="00F01940"/>
    <w:rsid w:val="00F01DA0"/>
    <w:rsid w:val="00F033A8"/>
    <w:rsid w:val="00F0386D"/>
    <w:rsid w:val="00F03AF8"/>
    <w:rsid w:val="00F056B6"/>
    <w:rsid w:val="00F05C36"/>
    <w:rsid w:val="00F06E54"/>
    <w:rsid w:val="00F1057B"/>
    <w:rsid w:val="00F12BA4"/>
    <w:rsid w:val="00F13439"/>
    <w:rsid w:val="00F14BE0"/>
    <w:rsid w:val="00F15BF9"/>
    <w:rsid w:val="00F162C0"/>
    <w:rsid w:val="00F2052B"/>
    <w:rsid w:val="00F21801"/>
    <w:rsid w:val="00F21CF9"/>
    <w:rsid w:val="00F23AAE"/>
    <w:rsid w:val="00F25AFB"/>
    <w:rsid w:val="00F26273"/>
    <w:rsid w:val="00F3044F"/>
    <w:rsid w:val="00F308A4"/>
    <w:rsid w:val="00F3244E"/>
    <w:rsid w:val="00F333B0"/>
    <w:rsid w:val="00F33837"/>
    <w:rsid w:val="00F3391E"/>
    <w:rsid w:val="00F33C78"/>
    <w:rsid w:val="00F37814"/>
    <w:rsid w:val="00F37934"/>
    <w:rsid w:val="00F471DD"/>
    <w:rsid w:val="00F51D57"/>
    <w:rsid w:val="00F537F0"/>
    <w:rsid w:val="00F53F9E"/>
    <w:rsid w:val="00F54EC5"/>
    <w:rsid w:val="00F55DB5"/>
    <w:rsid w:val="00F562AE"/>
    <w:rsid w:val="00F56B96"/>
    <w:rsid w:val="00F6128E"/>
    <w:rsid w:val="00F61D48"/>
    <w:rsid w:val="00F62CE5"/>
    <w:rsid w:val="00F672E3"/>
    <w:rsid w:val="00F704BC"/>
    <w:rsid w:val="00F70FEA"/>
    <w:rsid w:val="00F71A48"/>
    <w:rsid w:val="00F72B86"/>
    <w:rsid w:val="00F768E6"/>
    <w:rsid w:val="00F813E4"/>
    <w:rsid w:val="00F836E0"/>
    <w:rsid w:val="00F90932"/>
    <w:rsid w:val="00F941B1"/>
    <w:rsid w:val="00FA1076"/>
    <w:rsid w:val="00FA3D50"/>
    <w:rsid w:val="00FA4424"/>
    <w:rsid w:val="00FA52E1"/>
    <w:rsid w:val="00FA621F"/>
    <w:rsid w:val="00FA7424"/>
    <w:rsid w:val="00FB06CD"/>
    <w:rsid w:val="00FB178A"/>
    <w:rsid w:val="00FC0046"/>
    <w:rsid w:val="00FC265E"/>
    <w:rsid w:val="00FC2AAE"/>
    <w:rsid w:val="00FC4EC2"/>
    <w:rsid w:val="00FC73E9"/>
    <w:rsid w:val="00FC7710"/>
    <w:rsid w:val="00FD6751"/>
    <w:rsid w:val="00FD6A33"/>
    <w:rsid w:val="00FD7B08"/>
    <w:rsid w:val="00FE2783"/>
    <w:rsid w:val="00FE30F9"/>
    <w:rsid w:val="00FE32C0"/>
    <w:rsid w:val="00FE52E6"/>
    <w:rsid w:val="00FE6A11"/>
    <w:rsid w:val="00FF0293"/>
    <w:rsid w:val="00FF1A1F"/>
    <w:rsid w:val="00FF286D"/>
    <w:rsid w:val="00FF4CC2"/>
    <w:rsid w:val="00FF565B"/>
    <w:rsid w:val="00FF633A"/>
    <w:rsid w:val="00FF6DE9"/>
    <w:rsid w:val="00FF7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9"/>
    <o:shapelayout v:ext="edit">
      <o:idmap v:ext="edit" data="1"/>
    </o:shapelayout>
  </w:shapeDefaults>
  <w:decimalSymbol w:val="."/>
  <w:listSeparator w:val=","/>
  <w14:docId w14:val="6DF21AEE"/>
  <w15:chartTrackingRefBased/>
  <w15:docId w15:val="{A6FEB7D8-48EC-45D1-9DF8-5EAFF1CA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rsid w:val="0099379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b/>
      <w:bCs/>
    </w:rPr>
  </w:style>
  <w:style w:type="paragraph" w:styleId="PlainText">
    <w:name w:val="Plain Text"/>
    <w:basedOn w:val="Normal"/>
    <w:link w:val="PlainTextChar"/>
    <w:uiPriority w:val="99"/>
    <w:rPr>
      <w:rFonts w:ascii="Courier New" w:hAnsi="Courier New"/>
      <w:sz w:val="20"/>
      <w:szCs w:val="20"/>
    </w:rPr>
  </w:style>
  <w:style w:type="paragraph" w:styleId="BodyTextIndent">
    <w:name w:val="Body Text Indent"/>
    <w:basedOn w:val="Normal"/>
    <w:pPr>
      <w:ind w:left="-1170" w:firstLine="630"/>
      <w:jc w:val="center"/>
    </w:pPr>
    <w:rPr>
      <w:szCs w:val="20"/>
    </w:rPr>
  </w:style>
  <w:style w:type="paragraph" w:styleId="BodyText2">
    <w:name w:val="Body Text 2"/>
    <w:basedOn w:val="Normal"/>
    <w:rPr>
      <w:i/>
      <w:iCs/>
    </w:rPr>
  </w:style>
  <w:style w:type="paragraph" w:styleId="BodyText3">
    <w:name w:val="Body Text 3"/>
    <w:basedOn w:val="Normal"/>
    <w:rPr>
      <w:color w:val="FF0000"/>
      <w:u w:val="single"/>
    </w:rPr>
  </w:style>
  <w:style w:type="paragraph" w:styleId="NormalWeb">
    <w:name w:val="Normal (Web)"/>
    <w:basedOn w:val="Normal"/>
    <w:rsid w:val="00186A36"/>
    <w:pPr>
      <w:spacing w:before="100" w:beforeAutospacing="1" w:after="100" w:afterAutospacing="1"/>
    </w:pPr>
  </w:style>
  <w:style w:type="character" w:styleId="Strong">
    <w:name w:val="Strong"/>
    <w:qFormat/>
    <w:rsid w:val="00A67AC2"/>
    <w:rPr>
      <w:b/>
      <w:bCs/>
    </w:rPr>
  </w:style>
  <w:style w:type="paragraph" w:styleId="BalloonText">
    <w:name w:val="Balloon Text"/>
    <w:basedOn w:val="Normal"/>
    <w:semiHidden/>
    <w:rsid w:val="0003745D"/>
    <w:rPr>
      <w:rFonts w:ascii="Tahoma" w:hAnsi="Tahoma" w:cs="Tahoma"/>
      <w:sz w:val="16"/>
      <w:szCs w:val="16"/>
    </w:rPr>
  </w:style>
  <w:style w:type="paragraph" w:customStyle="1" w:styleId="smallfont">
    <w:name w:val="smallfont"/>
    <w:basedOn w:val="Normal"/>
    <w:rsid w:val="00D11C40"/>
    <w:pPr>
      <w:spacing w:before="100" w:beforeAutospacing="1" w:after="100" w:afterAutospacing="1"/>
    </w:pPr>
    <w:rPr>
      <w:rFonts w:ascii="Arial" w:hAnsi="Arial" w:cs="Arial"/>
      <w:color w:val="000000"/>
      <w:sz w:val="17"/>
      <w:szCs w:val="17"/>
    </w:rPr>
  </w:style>
  <w:style w:type="paragraph" w:customStyle="1" w:styleId="TableParagraph">
    <w:name w:val="Table Paragraph"/>
    <w:basedOn w:val="Normal"/>
    <w:uiPriority w:val="1"/>
    <w:qFormat/>
    <w:rsid w:val="00F56B96"/>
    <w:pPr>
      <w:widowControl w:val="0"/>
      <w:autoSpaceDE w:val="0"/>
      <w:autoSpaceDN w:val="0"/>
      <w:adjustRightInd w:val="0"/>
    </w:pPr>
  </w:style>
  <w:style w:type="paragraph" w:styleId="Revision">
    <w:name w:val="Revision"/>
    <w:hidden/>
    <w:uiPriority w:val="99"/>
    <w:semiHidden/>
    <w:rsid w:val="00F56B96"/>
    <w:rPr>
      <w:sz w:val="24"/>
      <w:szCs w:val="24"/>
    </w:rPr>
  </w:style>
  <w:style w:type="paragraph" w:customStyle="1" w:styleId="Default">
    <w:name w:val="Default"/>
    <w:rsid w:val="000D49F5"/>
    <w:pPr>
      <w:autoSpaceDE w:val="0"/>
      <w:autoSpaceDN w:val="0"/>
      <w:adjustRightInd w:val="0"/>
    </w:pPr>
    <w:rPr>
      <w:rFonts w:eastAsia="Calibri"/>
      <w:color w:val="000000"/>
      <w:sz w:val="24"/>
      <w:szCs w:val="24"/>
    </w:rPr>
  </w:style>
  <w:style w:type="paragraph" w:customStyle="1" w:styleId="xdefault">
    <w:name w:val="x_default"/>
    <w:basedOn w:val="Normal"/>
    <w:rsid w:val="00A43DA0"/>
    <w:pPr>
      <w:spacing w:before="100" w:beforeAutospacing="1" w:after="100" w:afterAutospacing="1"/>
    </w:pPr>
  </w:style>
  <w:style w:type="paragraph" w:customStyle="1" w:styleId="xmsonormal">
    <w:name w:val="x_msonormal"/>
    <w:basedOn w:val="Normal"/>
    <w:rsid w:val="00A43DA0"/>
    <w:pPr>
      <w:spacing w:before="100" w:beforeAutospacing="1" w:after="100" w:afterAutospacing="1"/>
    </w:pPr>
  </w:style>
  <w:style w:type="character" w:customStyle="1" w:styleId="highlight">
    <w:name w:val="highlight"/>
    <w:rsid w:val="00510899"/>
  </w:style>
  <w:style w:type="table" w:styleId="TableGrid">
    <w:name w:val="Table Grid"/>
    <w:basedOn w:val="TableNormal"/>
    <w:rsid w:val="009A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PlainText"/>
    <w:uiPriority w:val="99"/>
    <w:rsid w:val="0080722A"/>
    <w:rPr>
      <w:rFonts w:ascii="Courier New" w:hAnsi="Courier New"/>
    </w:rPr>
  </w:style>
  <w:style w:type="character" w:customStyle="1" w:styleId="FooterChar">
    <w:name w:val="Footer Char"/>
    <w:basedOn w:val="DefaultParagraphFont"/>
    <w:link w:val="Footer"/>
    <w:uiPriority w:val="99"/>
    <w:rsid w:val="004A07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2923">
      <w:bodyDiv w:val="1"/>
      <w:marLeft w:val="0"/>
      <w:marRight w:val="0"/>
      <w:marTop w:val="0"/>
      <w:marBottom w:val="0"/>
      <w:divBdr>
        <w:top w:val="none" w:sz="0" w:space="0" w:color="auto"/>
        <w:left w:val="none" w:sz="0" w:space="0" w:color="auto"/>
        <w:bottom w:val="none" w:sz="0" w:space="0" w:color="auto"/>
        <w:right w:val="none" w:sz="0" w:space="0" w:color="auto"/>
      </w:divBdr>
    </w:div>
    <w:div w:id="343828873">
      <w:bodyDiv w:val="1"/>
      <w:marLeft w:val="0"/>
      <w:marRight w:val="0"/>
      <w:marTop w:val="0"/>
      <w:marBottom w:val="0"/>
      <w:divBdr>
        <w:top w:val="none" w:sz="0" w:space="0" w:color="auto"/>
        <w:left w:val="none" w:sz="0" w:space="0" w:color="auto"/>
        <w:bottom w:val="none" w:sz="0" w:space="0" w:color="auto"/>
        <w:right w:val="none" w:sz="0" w:space="0" w:color="auto"/>
      </w:divBdr>
      <w:divsChild>
        <w:div w:id="1495995270">
          <w:marLeft w:val="0"/>
          <w:marRight w:val="0"/>
          <w:marTop w:val="0"/>
          <w:marBottom w:val="0"/>
          <w:divBdr>
            <w:top w:val="none" w:sz="0" w:space="0" w:color="auto"/>
            <w:left w:val="none" w:sz="0" w:space="0" w:color="auto"/>
            <w:bottom w:val="none" w:sz="0" w:space="0" w:color="auto"/>
            <w:right w:val="none" w:sz="0" w:space="0" w:color="auto"/>
          </w:divBdr>
          <w:divsChild>
            <w:div w:id="634988239">
              <w:marLeft w:val="0"/>
              <w:marRight w:val="0"/>
              <w:marTop w:val="0"/>
              <w:marBottom w:val="0"/>
              <w:divBdr>
                <w:top w:val="none" w:sz="0" w:space="0" w:color="auto"/>
                <w:left w:val="none" w:sz="0" w:space="0" w:color="auto"/>
                <w:bottom w:val="none" w:sz="0" w:space="0" w:color="auto"/>
                <w:right w:val="none" w:sz="0" w:space="0" w:color="auto"/>
              </w:divBdr>
              <w:divsChild>
                <w:div w:id="209655260">
                  <w:marLeft w:val="0"/>
                  <w:marRight w:val="0"/>
                  <w:marTop w:val="0"/>
                  <w:marBottom w:val="0"/>
                  <w:divBdr>
                    <w:top w:val="none" w:sz="0" w:space="0" w:color="auto"/>
                    <w:left w:val="none" w:sz="0" w:space="0" w:color="auto"/>
                    <w:bottom w:val="none" w:sz="0" w:space="0" w:color="auto"/>
                    <w:right w:val="none" w:sz="0" w:space="0" w:color="auto"/>
                  </w:divBdr>
                  <w:divsChild>
                    <w:div w:id="1672902795">
                      <w:marLeft w:val="0"/>
                      <w:marRight w:val="0"/>
                      <w:marTop w:val="0"/>
                      <w:marBottom w:val="0"/>
                      <w:divBdr>
                        <w:top w:val="none" w:sz="0" w:space="0" w:color="auto"/>
                        <w:left w:val="none" w:sz="0" w:space="0" w:color="auto"/>
                        <w:bottom w:val="none" w:sz="0" w:space="0" w:color="auto"/>
                        <w:right w:val="none" w:sz="0" w:space="0" w:color="auto"/>
                      </w:divBdr>
                      <w:divsChild>
                        <w:div w:id="1315140772">
                          <w:marLeft w:val="0"/>
                          <w:marRight w:val="0"/>
                          <w:marTop w:val="0"/>
                          <w:marBottom w:val="0"/>
                          <w:divBdr>
                            <w:top w:val="none" w:sz="0" w:space="0" w:color="auto"/>
                            <w:left w:val="none" w:sz="0" w:space="0" w:color="auto"/>
                            <w:bottom w:val="none" w:sz="0" w:space="0" w:color="auto"/>
                            <w:right w:val="none" w:sz="0" w:space="0" w:color="auto"/>
                          </w:divBdr>
                          <w:divsChild>
                            <w:div w:id="2090930743">
                              <w:marLeft w:val="15"/>
                              <w:marRight w:val="195"/>
                              <w:marTop w:val="0"/>
                              <w:marBottom w:val="0"/>
                              <w:divBdr>
                                <w:top w:val="none" w:sz="0" w:space="0" w:color="auto"/>
                                <w:left w:val="none" w:sz="0" w:space="0" w:color="auto"/>
                                <w:bottom w:val="none" w:sz="0" w:space="0" w:color="auto"/>
                                <w:right w:val="none" w:sz="0" w:space="0" w:color="auto"/>
                              </w:divBdr>
                              <w:divsChild>
                                <w:div w:id="1533304525">
                                  <w:marLeft w:val="0"/>
                                  <w:marRight w:val="0"/>
                                  <w:marTop w:val="0"/>
                                  <w:marBottom w:val="0"/>
                                  <w:divBdr>
                                    <w:top w:val="none" w:sz="0" w:space="0" w:color="auto"/>
                                    <w:left w:val="none" w:sz="0" w:space="0" w:color="auto"/>
                                    <w:bottom w:val="none" w:sz="0" w:space="0" w:color="auto"/>
                                    <w:right w:val="none" w:sz="0" w:space="0" w:color="auto"/>
                                  </w:divBdr>
                                  <w:divsChild>
                                    <w:div w:id="29913679">
                                      <w:marLeft w:val="0"/>
                                      <w:marRight w:val="0"/>
                                      <w:marTop w:val="0"/>
                                      <w:marBottom w:val="0"/>
                                      <w:divBdr>
                                        <w:top w:val="none" w:sz="0" w:space="0" w:color="auto"/>
                                        <w:left w:val="none" w:sz="0" w:space="0" w:color="auto"/>
                                        <w:bottom w:val="none" w:sz="0" w:space="0" w:color="auto"/>
                                        <w:right w:val="none" w:sz="0" w:space="0" w:color="auto"/>
                                      </w:divBdr>
                                      <w:divsChild>
                                        <w:div w:id="1576092403">
                                          <w:marLeft w:val="0"/>
                                          <w:marRight w:val="0"/>
                                          <w:marTop w:val="0"/>
                                          <w:marBottom w:val="0"/>
                                          <w:divBdr>
                                            <w:top w:val="none" w:sz="0" w:space="0" w:color="auto"/>
                                            <w:left w:val="none" w:sz="0" w:space="0" w:color="auto"/>
                                            <w:bottom w:val="none" w:sz="0" w:space="0" w:color="auto"/>
                                            <w:right w:val="none" w:sz="0" w:space="0" w:color="auto"/>
                                          </w:divBdr>
                                          <w:divsChild>
                                            <w:div w:id="1841889803">
                                              <w:marLeft w:val="0"/>
                                              <w:marRight w:val="0"/>
                                              <w:marTop w:val="0"/>
                                              <w:marBottom w:val="0"/>
                                              <w:divBdr>
                                                <w:top w:val="none" w:sz="0" w:space="0" w:color="auto"/>
                                                <w:left w:val="none" w:sz="0" w:space="0" w:color="auto"/>
                                                <w:bottom w:val="none" w:sz="0" w:space="0" w:color="auto"/>
                                                <w:right w:val="none" w:sz="0" w:space="0" w:color="auto"/>
                                              </w:divBdr>
                                              <w:divsChild>
                                                <w:div w:id="1538664167">
                                                  <w:marLeft w:val="0"/>
                                                  <w:marRight w:val="0"/>
                                                  <w:marTop w:val="0"/>
                                                  <w:marBottom w:val="0"/>
                                                  <w:divBdr>
                                                    <w:top w:val="none" w:sz="0" w:space="0" w:color="auto"/>
                                                    <w:left w:val="none" w:sz="0" w:space="0" w:color="auto"/>
                                                    <w:bottom w:val="none" w:sz="0" w:space="0" w:color="auto"/>
                                                    <w:right w:val="none" w:sz="0" w:space="0" w:color="auto"/>
                                                  </w:divBdr>
                                                  <w:divsChild>
                                                    <w:div w:id="683554615">
                                                      <w:marLeft w:val="0"/>
                                                      <w:marRight w:val="0"/>
                                                      <w:marTop w:val="0"/>
                                                      <w:marBottom w:val="0"/>
                                                      <w:divBdr>
                                                        <w:top w:val="none" w:sz="0" w:space="0" w:color="auto"/>
                                                        <w:left w:val="none" w:sz="0" w:space="0" w:color="auto"/>
                                                        <w:bottom w:val="none" w:sz="0" w:space="0" w:color="auto"/>
                                                        <w:right w:val="none" w:sz="0" w:space="0" w:color="auto"/>
                                                      </w:divBdr>
                                                      <w:divsChild>
                                                        <w:div w:id="1942565796">
                                                          <w:marLeft w:val="0"/>
                                                          <w:marRight w:val="0"/>
                                                          <w:marTop w:val="0"/>
                                                          <w:marBottom w:val="0"/>
                                                          <w:divBdr>
                                                            <w:top w:val="none" w:sz="0" w:space="0" w:color="auto"/>
                                                            <w:left w:val="none" w:sz="0" w:space="0" w:color="auto"/>
                                                            <w:bottom w:val="none" w:sz="0" w:space="0" w:color="auto"/>
                                                            <w:right w:val="none" w:sz="0" w:space="0" w:color="auto"/>
                                                          </w:divBdr>
                                                          <w:divsChild>
                                                            <w:div w:id="1461873337">
                                                              <w:marLeft w:val="0"/>
                                                              <w:marRight w:val="0"/>
                                                              <w:marTop w:val="0"/>
                                                              <w:marBottom w:val="0"/>
                                                              <w:divBdr>
                                                                <w:top w:val="none" w:sz="0" w:space="0" w:color="auto"/>
                                                                <w:left w:val="none" w:sz="0" w:space="0" w:color="auto"/>
                                                                <w:bottom w:val="none" w:sz="0" w:space="0" w:color="auto"/>
                                                                <w:right w:val="none" w:sz="0" w:space="0" w:color="auto"/>
                                                              </w:divBdr>
                                                              <w:divsChild>
                                                                <w:div w:id="1087731569">
                                                                  <w:marLeft w:val="0"/>
                                                                  <w:marRight w:val="0"/>
                                                                  <w:marTop w:val="0"/>
                                                                  <w:marBottom w:val="0"/>
                                                                  <w:divBdr>
                                                                    <w:top w:val="none" w:sz="0" w:space="0" w:color="auto"/>
                                                                    <w:left w:val="none" w:sz="0" w:space="0" w:color="auto"/>
                                                                    <w:bottom w:val="none" w:sz="0" w:space="0" w:color="auto"/>
                                                                    <w:right w:val="none" w:sz="0" w:space="0" w:color="auto"/>
                                                                  </w:divBdr>
                                                                  <w:divsChild>
                                                                    <w:div w:id="160003252">
                                                                      <w:marLeft w:val="405"/>
                                                                      <w:marRight w:val="0"/>
                                                                      <w:marTop w:val="0"/>
                                                                      <w:marBottom w:val="0"/>
                                                                      <w:divBdr>
                                                                        <w:top w:val="none" w:sz="0" w:space="0" w:color="auto"/>
                                                                        <w:left w:val="none" w:sz="0" w:space="0" w:color="auto"/>
                                                                        <w:bottom w:val="none" w:sz="0" w:space="0" w:color="auto"/>
                                                                        <w:right w:val="none" w:sz="0" w:space="0" w:color="auto"/>
                                                                      </w:divBdr>
                                                                      <w:divsChild>
                                                                        <w:div w:id="1990479320">
                                                                          <w:marLeft w:val="0"/>
                                                                          <w:marRight w:val="0"/>
                                                                          <w:marTop w:val="0"/>
                                                                          <w:marBottom w:val="0"/>
                                                                          <w:divBdr>
                                                                            <w:top w:val="none" w:sz="0" w:space="0" w:color="auto"/>
                                                                            <w:left w:val="none" w:sz="0" w:space="0" w:color="auto"/>
                                                                            <w:bottom w:val="none" w:sz="0" w:space="0" w:color="auto"/>
                                                                            <w:right w:val="none" w:sz="0" w:space="0" w:color="auto"/>
                                                                          </w:divBdr>
                                                                          <w:divsChild>
                                                                            <w:div w:id="954403297">
                                                                              <w:marLeft w:val="0"/>
                                                                              <w:marRight w:val="0"/>
                                                                              <w:marTop w:val="0"/>
                                                                              <w:marBottom w:val="0"/>
                                                                              <w:divBdr>
                                                                                <w:top w:val="none" w:sz="0" w:space="0" w:color="auto"/>
                                                                                <w:left w:val="none" w:sz="0" w:space="0" w:color="auto"/>
                                                                                <w:bottom w:val="none" w:sz="0" w:space="0" w:color="auto"/>
                                                                                <w:right w:val="none" w:sz="0" w:space="0" w:color="auto"/>
                                                                              </w:divBdr>
                                                                              <w:divsChild>
                                                                                <w:div w:id="1279681000">
                                                                                  <w:marLeft w:val="0"/>
                                                                                  <w:marRight w:val="0"/>
                                                                                  <w:marTop w:val="60"/>
                                                                                  <w:marBottom w:val="0"/>
                                                                                  <w:divBdr>
                                                                                    <w:top w:val="none" w:sz="0" w:space="0" w:color="auto"/>
                                                                                    <w:left w:val="none" w:sz="0" w:space="0" w:color="auto"/>
                                                                                    <w:bottom w:val="none" w:sz="0" w:space="0" w:color="auto"/>
                                                                                    <w:right w:val="none" w:sz="0" w:space="0" w:color="auto"/>
                                                                                  </w:divBdr>
                                                                                  <w:divsChild>
                                                                                    <w:div w:id="1758596239">
                                                                                      <w:marLeft w:val="0"/>
                                                                                      <w:marRight w:val="0"/>
                                                                                      <w:marTop w:val="0"/>
                                                                                      <w:marBottom w:val="0"/>
                                                                                      <w:divBdr>
                                                                                        <w:top w:val="none" w:sz="0" w:space="0" w:color="auto"/>
                                                                                        <w:left w:val="none" w:sz="0" w:space="0" w:color="auto"/>
                                                                                        <w:bottom w:val="none" w:sz="0" w:space="0" w:color="auto"/>
                                                                                        <w:right w:val="none" w:sz="0" w:space="0" w:color="auto"/>
                                                                                      </w:divBdr>
                                                                                      <w:divsChild>
                                                                                        <w:div w:id="1859616196">
                                                                                          <w:marLeft w:val="0"/>
                                                                                          <w:marRight w:val="0"/>
                                                                                          <w:marTop w:val="0"/>
                                                                                          <w:marBottom w:val="0"/>
                                                                                          <w:divBdr>
                                                                                            <w:top w:val="none" w:sz="0" w:space="0" w:color="auto"/>
                                                                                            <w:left w:val="none" w:sz="0" w:space="0" w:color="auto"/>
                                                                                            <w:bottom w:val="none" w:sz="0" w:space="0" w:color="auto"/>
                                                                                            <w:right w:val="none" w:sz="0" w:space="0" w:color="auto"/>
                                                                                          </w:divBdr>
                                                                                          <w:divsChild>
                                                                                            <w:div w:id="219680558">
                                                                                              <w:marLeft w:val="0"/>
                                                                                              <w:marRight w:val="0"/>
                                                                                              <w:marTop w:val="0"/>
                                                                                              <w:marBottom w:val="0"/>
                                                                                              <w:divBdr>
                                                                                                <w:top w:val="none" w:sz="0" w:space="0" w:color="auto"/>
                                                                                                <w:left w:val="none" w:sz="0" w:space="0" w:color="auto"/>
                                                                                                <w:bottom w:val="none" w:sz="0" w:space="0" w:color="auto"/>
                                                                                                <w:right w:val="none" w:sz="0" w:space="0" w:color="auto"/>
                                                                                              </w:divBdr>
                                                                                              <w:divsChild>
                                                                                                <w:div w:id="528681531">
                                                                                                  <w:marLeft w:val="0"/>
                                                                                                  <w:marRight w:val="0"/>
                                                                                                  <w:marTop w:val="0"/>
                                                                                                  <w:marBottom w:val="0"/>
                                                                                                  <w:divBdr>
                                                                                                    <w:top w:val="none" w:sz="0" w:space="0" w:color="auto"/>
                                                                                                    <w:left w:val="none" w:sz="0" w:space="0" w:color="auto"/>
                                                                                                    <w:bottom w:val="none" w:sz="0" w:space="0" w:color="auto"/>
                                                                                                    <w:right w:val="none" w:sz="0" w:space="0" w:color="auto"/>
                                                                                                  </w:divBdr>
                                                                                                  <w:divsChild>
                                                                                                    <w:div w:id="1001591363">
                                                                                                      <w:marLeft w:val="0"/>
                                                                                                      <w:marRight w:val="0"/>
                                                                                                      <w:marTop w:val="0"/>
                                                                                                      <w:marBottom w:val="0"/>
                                                                                                      <w:divBdr>
                                                                                                        <w:top w:val="none" w:sz="0" w:space="0" w:color="auto"/>
                                                                                                        <w:left w:val="none" w:sz="0" w:space="0" w:color="auto"/>
                                                                                                        <w:bottom w:val="none" w:sz="0" w:space="0" w:color="auto"/>
                                                                                                        <w:right w:val="none" w:sz="0" w:space="0" w:color="auto"/>
                                                                                                      </w:divBdr>
                                                                                                      <w:divsChild>
                                                                                                        <w:div w:id="671955480">
                                                                                                          <w:marLeft w:val="0"/>
                                                                                                          <w:marRight w:val="0"/>
                                                                                                          <w:marTop w:val="0"/>
                                                                                                          <w:marBottom w:val="0"/>
                                                                                                          <w:divBdr>
                                                                                                            <w:top w:val="none" w:sz="0" w:space="0" w:color="auto"/>
                                                                                                            <w:left w:val="none" w:sz="0" w:space="0" w:color="auto"/>
                                                                                                            <w:bottom w:val="none" w:sz="0" w:space="0" w:color="auto"/>
                                                                                                            <w:right w:val="none" w:sz="0" w:space="0" w:color="auto"/>
                                                                                                          </w:divBdr>
                                                                                                          <w:divsChild>
                                                                                                            <w:div w:id="946618880">
                                                                                                              <w:marLeft w:val="0"/>
                                                                                                              <w:marRight w:val="0"/>
                                                                                                              <w:marTop w:val="0"/>
                                                                                                              <w:marBottom w:val="0"/>
                                                                                                              <w:divBdr>
                                                                                                                <w:top w:val="none" w:sz="0" w:space="0" w:color="auto"/>
                                                                                                                <w:left w:val="none" w:sz="0" w:space="0" w:color="auto"/>
                                                                                                                <w:bottom w:val="none" w:sz="0" w:space="0" w:color="auto"/>
                                                                                                                <w:right w:val="none" w:sz="0" w:space="0" w:color="auto"/>
                                                                                                              </w:divBdr>
                                                                                                              <w:divsChild>
                                                                                                                <w:div w:id="328794414">
                                                                                                                  <w:marLeft w:val="0"/>
                                                                                                                  <w:marRight w:val="0"/>
                                                                                                                  <w:marTop w:val="0"/>
                                                                                                                  <w:marBottom w:val="0"/>
                                                                                                                  <w:divBdr>
                                                                                                                    <w:top w:val="none" w:sz="0" w:space="0" w:color="auto"/>
                                                                                                                    <w:left w:val="none" w:sz="0" w:space="0" w:color="auto"/>
                                                                                                                    <w:bottom w:val="none" w:sz="0" w:space="0" w:color="auto"/>
                                                                                                                    <w:right w:val="none" w:sz="0" w:space="0" w:color="auto"/>
                                                                                                                  </w:divBdr>
                                                                                                                  <w:divsChild>
                                                                                                                    <w:div w:id="541134749">
                                                                                                                      <w:marLeft w:val="0"/>
                                                                                                                      <w:marRight w:val="0"/>
                                                                                                                      <w:marTop w:val="0"/>
                                                                                                                      <w:marBottom w:val="0"/>
                                                                                                                      <w:divBdr>
                                                                                                                        <w:top w:val="none" w:sz="0" w:space="0" w:color="auto"/>
                                                                                                                        <w:left w:val="none" w:sz="0" w:space="0" w:color="auto"/>
                                                                                                                        <w:bottom w:val="none" w:sz="0" w:space="0" w:color="auto"/>
                                                                                                                        <w:right w:val="none" w:sz="0" w:space="0" w:color="auto"/>
                                                                                                                      </w:divBdr>
                                                                                                                      <w:divsChild>
                                                                                                                        <w:div w:id="1419015050">
                                                                                                                          <w:marLeft w:val="0"/>
                                                                                                                          <w:marRight w:val="0"/>
                                                                                                                          <w:marTop w:val="0"/>
                                                                                                                          <w:marBottom w:val="0"/>
                                                                                                                          <w:divBdr>
                                                                                                                            <w:top w:val="none" w:sz="0" w:space="0" w:color="auto"/>
                                                                                                                            <w:left w:val="none" w:sz="0" w:space="0" w:color="auto"/>
                                                                                                                            <w:bottom w:val="none" w:sz="0" w:space="0" w:color="auto"/>
                                                                                                                            <w:right w:val="none" w:sz="0" w:space="0" w:color="auto"/>
                                                                                                                          </w:divBdr>
                                                                                                                          <w:divsChild>
                                                                                                                            <w:div w:id="2055302651">
                                                                                                                              <w:marLeft w:val="0"/>
                                                                                                                              <w:marRight w:val="0"/>
                                                                                                                              <w:marTop w:val="0"/>
                                                                                                                              <w:marBottom w:val="0"/>
                                                                                                                              <w:divBdr>
                                                                                                                                <w:top w:val="none" w:sz="0" w:space="0" w:color="auto"/>
                                                                                                                                <w:left w:val="none" w:sz="0" w:space="0" w:color="auto"/>
                                                                                                                                <w:bottom w:val="none" w:sz="0" w:space="0" w:color="auto"/>
                                                                                                                                <w:right w:val="none" w:sz="0" w:space="0" w:color="auto"/>
                                                                                                                              </w:divBdr>
                                                                                                                              <w:divsChild>
                                                                                                                                <w:div w:id="260603652">
                                                                                                                                  <w:marLeft w:val="0"/>
                                                                                                                                  <w:marRight w:val="0"/>
                                                                                                                                  <w:marTop w:val="0"/>
                                                                                                                                  <w:marBottom w:val="0"/>
                                                                                                                                  <w:divBdr>
                                                                                                                                    <w:top w:val="none" w:sz="0" w:space="0" w:color="auto"/>
                                                                                                                                    <w:left w:val="none" w:sz="0" w:space="0" w:color="auto"/>
                                                                                                                                    <w:bottom w:val="none" w:sz="0" w:space="0" w:color="auto"/>
                                                                                                                                    <w:right w:val="none" w:sz="0" w:space="0" w:color="auto"/>
                                                                                                                                  </w:divBdr>
                                                                                                                                  <w:divsChild>
                                                                                                                                    <w:div w:id="2123068181">
                                                                                                                                      <w:marLeft w:val="0"/>
                                                                                                                                      <w:marRight w:val="0"/>
                                                                                                                                      <w:marTop w:val="0"/>
                                                                                                                                      <w:marBottom w:val="0"/>
                                                                                                                                      <w:divBdr>
                                                                                                                                        <w:top w:val="none" w:sz="0" w:space="0" w:color="auto"/>
                                                                                                                                        <w:left w:val="none" w:sz="0" w:space="0" w:color="auto"/>
                                                                                                                                        <w:bottom w:val="none" w:sz="0" w:space="0" w:color="auto"/>
                                                                                                                                        <w:right w:val="none" w:sz="0" w:space="0" w:color="auto"/>
                                                                                                                                      </w:divBdr>
                                                                                                                                      <w:divsChild>
                                                                                                                                        <w:div w:id="1118178995">
                                                                                                                                          <w:marLeft w:val="0"/>
                                                                                                                                          <w:marRight w:val="0"/>
                                                                                                                                          <w:marTop w:val="0"/>
                                                                                                                                          <w:marBottom w:val="0"/>
                                                                                                                                          <w:divBdr>
                                                                                                                                            <w:top w:val="none" w:sz="0" w:space="0" w:color="auto"/>
                                                                                                                                            <w:left w:val="none" w:sz="0" w:space="0" w:color="auto"/>
                                                                                                                                            <w:bottom w:val="none" w:sz="0" w:space="0" w:color="auto"/>
                                                                                                                                            <w:right w:val="none" w:sz="0" w:space="0" w:color="auto"/>
                                                                                                                                          </w:divBdr>
                                                                                                                                          <w:divsChild>
                                                                                                                                            <w:div w:id="496266059">
                                                                                                                                              <w:marLeft w:val="0"/>
                                                                                                                                              <w:marRight w:val="0"/>
                                                                                                                                              <w:marTop w:val="0"/>
                                                                                                                                              <w:marBottom w:val="0"/>
                                                                                                                                              <w:divBdr>
                                                                                                                                                <w:top w:val="none" w:sz="0" w:space="0" w:color="auto"/>
                                                                                                                                                <w:left w:val="none" w:sz="0" w:space="0" w:color="auto"/>
                                                                                                                                                <w:bottom w:val="none" w:sz="0" w:space="0" w:color="auto"/>
                                                                                                                                                <w:right w:val="none" w:sz="0" w:space="0" w:color="auto"/>
                                                                                                                                              </w:divBdr>
                                                                                                                                              <w:divsChild>
                                                                                                                                                <w:div w:id="1329751872">
                                                                                                                                                  <w:marLeft w:val="0"/>
                                                                                                                                                  <w:marRight w:val="0"/>
                                                                                                                                                  <w:marTop w:val="0"/>
                                                                                                                                                  <w:marBottom w:val="0"/>
                                                                                                                                                  <w:divBdr>
                                                                                                                                                    <w:top w:val="none" w:sz="0" w:space="0" w:color="auto"/>
                                                                                                                                                    <w:left w:val="none" w:sz="0" w:space="0" w:color="auto"/>
                                                                                                                                                    <w:bottom w:val="none" w:sz="0" w:space="0" w:color="auto"/>
                                                                                                                                                    <w:right w:val="none" w:sz="0" w:space="0" w:color="auto"/>
                                                                                                                                                  </w:divBdr>
                                                                                                                                                  <w:divsChild>
                                                                                                                                                    <w:div w:id="121831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3598960">
      <w:bodyDiv w:val="1"/>
      <w:marLeft w:val="0"/>
      <w:marRight w:val="0"/>
      <w:marTop w:val="0"/>
      <w:marBottom w:val="0"/>
      <w:divBdr>
        <w:top w:val="none" w:sz="0" w:space="0" w:color="auto"/>
        <w:left w:val="none" w:sz="0" w:space="0" w:color="auto"/>
        <w:bottom w:val="none" w:sz="0" w:space="0" w:color="auto"/>
        <w:right w:val="none" w:sz="0" w:space="0" w:color="auto"/>
      </w:divBdr>
    </w:div>
    <w:div w:id="844590660">
      <w:bodyDiv w:val="1"/>
      <w:marLeft w:val="0"/>
      <w:marRight w:val="0"/>
      <w:marTop w:val="0"/>
      <w:marBottom w:val="0"/>
      <w:divBdr>
        <w:top w:val="none" w:sz="0" w:space="0" w:color="auto"/>
        <w:left w:val="none" w:sz="0" w:space="0" w:color="auto"/>
        <w:bottom w:val="none" w:sz="0" w:space="0" w:color="auto"/>
        <w:right w:val="none" w:sz="0" w:space="0" w:color="auto"/>
      </w:divBdr>
      <w:divsChild>
        <w:div w:id="1530681311">
          <w:marLeft w:val="0"/>
          <w:marRight w:val="0"/>
          <w:marTop w:val="0"/>
          <w:marBottom w:val="0"/>
          <w:divBdr>
            <w:top w:val="none" w:sz="0" w:space="0" w:color="auto"/>
            <w:left w:val="none" w:sz="0" w:space="0" w:color="auto"/>
            <w:bottom w:val="none" w:sz="0" w:space="0" w:color="auto"/>
            <w:right w:val="none" w:sz="0" w:space="0" w:color="auto"/>
          </w:divBdr>
          <w:divsChild>
            <w:div w:id="486945424">
              <w:marLeft w:val="0"/>
              <w:marRight w:val="0"/>
              <w:marTop w:val="0"/>
              <w:marBottom w:val="0"/>
              <w:divBdr>
                <w:top w:val="none" w:sz="0" w:space="0" w:color="auto"/>
                <w:left w:val="none" w:sz="0" w:space="0" w:color="auto"/>
                <w:bottom w:val="none" w:sz="0" w:space="0" w:color="auto"/>
                <w:right w:val="none" w:sz="0" w:space="0" w:color="auto"/>
              </w:divBdr>
              <w:divsChild>
                <w:div w:id="255602515">
                  <w:marLeft w:val="0"/>
                  <w:marRight w:val="0"/>
                  <w:marTop w:val="0"/>
                  <w:marBottom w:val="0"/>
                  <w:divBdr>
                    <w:top w:val="none" w:sz="0" w:space="0" w:color="auto"/>
                    <w:left w:val="none" w:sz="0" w:space="0" w:color="auto"/>
                    <w:bottom w:val="none" w:sz="0" w:space="0" w:color="auto"/>
                    <w:right w:val="none" w:sz="0" w:space="0" w:color="auto"/>
                  </w:divBdr>
                  <w:divsChild>
                    <w:div w:id="263458450">
                      <w:marLeft w:val="0"/>
                      <w:marRight w:val="0"/>
                      <w:marTop w:val="0"/>
                      <w:marBottom w:val="0"/>
                      <w:divBdr>
                        <w:top w:val="none" w:sz="0" w:space="0" w:color="auto"/>
                        <w:left w:val="none" w:sz="0" w:space="0" w:color="auto"/>
                        <w:bottom w:val="none" w:sz="0" w:space="0" w:color="auto"/>
                        <w:right w:val="none" w:sz="0" w:space="0" w:color="auto"/>
                      </w:divBdr>
                      <w:divsChild>
                        <w:div w:id="1880624476">
                          <w:marLeft w:val="0"/>
                          <w:marRight w:val="0"/>
                          <w:marTop w:val="0"/>
                          <w:marBottom w:val="0"/>
                          <w:divBdr>
                            <w:top w:val="none" w:sz="0" w:space="0" w:color="auto"/>
                            <w:left w:val="none" w:sz="0" w:space="0" w:color="auto"/>
                            <w:bottom w:val="none" w:sz="0" w:space="0" w:color="auto"/>
                            <w:right w:val="none" w:sz="0" w:space="0" w:color="auto"/>
                          </w:divBdr>
                          <w:divsChild>
                            <w:div w:id="2054186227">
                              <w:marLeft w:val="15"/>
                              <w:marRight w:val="195"/>
                              <w:marTop w:val="0"/>
                              <w:marBottom w:val="0"/>
                              <w:divBdr>
                                <w:top w:val="none" w:sz="0" w:space="0" w:color="auto"/>
                                <w:left w:val="none" w:sz="0" w:space="0" w:color="auto"/>
                                <w:bottom w:val="none" w:sz="0" w:space="0" w:color="auto"/>
                                <w:right w:val="none" w:sz="0" w:space="0" w:color="auto"/>
                              </w:divBdr>
                              <w:divsChild>
                                <w:div w:id="636762960">
                                  <w:marLeft w:val="0"/>
                                  <w:marRight w:val="0"/>
                                  <w:marTop w:val="0"/>
                                  <w:marBottom w:val="0"/>
                                  <w:divBdr>
                                    <w:top w:val="none" w:sz="0" w:space="0" w:color="auto"/>
                                    <w:left w:val="none" w:sz="0" w:space="0" w:color="auto"/>
                                    <w:bottom w:val="none" w:sz="0" w:space="0" w:color="auto"/>
                                    <w:right w:val="none" w:sz="0" w:space="0" w:color="auto"/>
                                  </w:divBdr>
                                  <w:divsChild>
                                    <w:div w:id="86854919">
                                      <w:marLeft w:val="0"/>
                                      <w:marRight w:val="0"/>
                                      <w:marTop w:val="0"/>
                                      <w:marBottom w:val="0"/>
                                      <w:divBdr>
                                        <w:top w:val="none" w:sz="0" w:space="0" w:color="auto"/>
                                        <w:left w:val="none" w:sz="0" w:space="0" w:color="auto"/>
                                        <w:bottom w:val="none" w:sz="0" w:space="0" w:color="auto"/>
                                        <w:right w:val="none" w:sz="0" w:space="0" w:color="auto"/>
                                      </w:divBdr>
                                      <w:divsChild>
                                        <w:div w:id="1116366014">
                                          <w:marLeft w:val="0"/>
                                          <w:marRight w:val="0"/>
                                          <w:marTop w:val="0"/>
                                          <w:marBottom w:val="0"/>
                                          <w:divBdr>
                                            <w:top w:val="none" w:sz="0" w:space="0" w:color="auto"/>
                                            <w:left w:val="none" w:sz="0" w:space="0" w:color="auto"/>
                                            <w:bottom w:val="none" w:sz="0" w:space="0" w:color="auto"/>
                                            <w:right w:val="none" w:sz="0" w:space="0" w:color="auto"/>
                                          </w:divBdr>
                                          <w:divsChild>
                                            <w:div w:id="1994600583">
                                              <w:marLeft w:val="0"/>
                                              <w:marRight w:val="0"/>
                                              <w:marTop w:val="0"/>
                                              <w:marBottom w:val="0"/>
                                              <w:divBdr>
                                                <w:top w:val="none" w:sz="0" w:space="0" w:color="auto"/>
                                                <w:left w:val="none" w:sz="0" w:space="0" w:color="auto"/>
                                                <w:bottom w:val="none" w:sz="0" w:space="0" w:color="auto"/>
                                                <w:right w:val="none" w:sz="0" w:space="0" w:color="auto"/>
                                              </w:divBdr>
                                              <w:divsChild>
                                                <w:div w:id="163864983">
                                                  <w:marLeft w:val="0"/>
                                                  <w:marRight w:val="0"/>
                                                  <w:marTop w:val="0"/>
                                                  <w:marBottom w:val="0"/>
                                                  <w:divBdr>
                                                    <w:top w:val="none" w:sz="0" w:space="0" w:color="auto"/>
                                                    <w:left w:val="none" w:sz="0" w:space="0" w:color="auto"/>
                                                    <w:bottom w:val="none" w:sz="0" w:space="0" w:color="auto"/>
                                                    <w:right w:val="none" w:sz="0" w:space="0" w:color="auto"/>
                                                  </w:divBdr>
                                                  <w:divsChild>
                                                    <w:div w:id="1385064789">
                                                      <w:marLeft w:val="0"/>
                                                      <w:marRight w:val="0"/>
                                                      <w:marTop w:val="0"/>
                                                      <w:marBottom w:val="0"/>
                                                      <w:divBdr>
                                                        <w:top w:val="none" w:sz="0" w:space="0" w:color="auto"/>
                                                        <w:left w:val="none" w:sz="0" w:space="0" w:color="auto"/>
                                                        <w:bottom w:val="none" w:sz="0" w:space="0" w:color="auto"/>
                                                        <w:right w:val="none" w:sz="0" w:space="0" w:color="auto"/>
                                                      </w:divBdr>
                                                      <w:divsChild>
                                                        <w:div w:id="1468470262">
                                                          <w:marLeft w:val="0"/>
                                                          <w:marRight w:val="0"/>
                                                          <w:marTop w:val="0"/>
                                                          <w:marBottom w:val="0"/>
                                                          <w:divBdr>
                                                            <w:top w:val="none" w:sz="0" w:space="0" w:color="auto"/>
                                                            <w:left w:val="none" w:sz="0" w:space="0" w:color="auto"/>
                                                            <w:bottom w:val="none" w:sz="0" w:space="0" w:color="auto"/>
                                                            <w:right w:val="none" w:sz="0" w:space="0" w:color="auto"/>
                                                          </w:divBdr>
                                                          <w:divsChild>
                                                            <w:div w:id="1459834834">
                                                              <w:marLeft w:val="0"/>
                                                              <w:marRight w:val="0"/>
                                                              <w:marTop w:val="0"/>
                                                              <w:marBottom w:val="0"/>
                                                              <w:divBdr>
                                                                <w:top w:val="none" w:sz="0" w:space="0" w:color="auto"/>
                                                                <w:left w:val="none" w:sz="0" w:space="0" w:color="auto"/>
                                                                <w:bottom w:val="none" w:sz="0" w:space="0" w:color="auto"/>
                                                                <w:right w:val="none" w:sz="0" w:space="0" w:color="auto"/>
                                                              </w:divBdr>
                                                              <w:divsChild>
                                                                <w:div w:id="943463024">
                                                                  <w:marLeft w:val="0"/>
                                                                  <w:marRight w:val="0"/>
                                                                  <w:marTop w:val="0"/>
                                                                  <w:marBottom w:val="0"/>
                                                                  <w:divBdr>
                                                                    <w:top w:val="none" w:sz="0" w:space="0" w:color="auto"/>
                                                                    <w:left w:val="none" w:sz="0" w:space="0" w:color="auto"/>
                                                                    <w:bottom w:val="none" w:sz="0" w:space="0" w:color="auto"/>
                                                                    <w:right w:val="none" w:sz="0" w:space="0" w:color="auto"/>
                                                                  </w:divBdr>
                                                                  <w:divsChild>
                                                                    <w:div w:id="1821119217">
                                                                      <w:marLeft w:val="405"/>
                                                                      <w:marRight w:val="0"/>
                                                                      <w:marTop w:val="0"/>
                                                                      <w:marBottom w:val="0"/>
                                                                      <w:divBdr>
                                                                        <w:top w:val="none" w:sz="0" w:space="0" w:color="auto"/>
                                                                        <w:left w:val="none" w:sz="0" w:space="0" w:color="auto"/>
                                                                        <w:bottom w:val="none" w:sz="0" w:space="0" w:color="auto"/>
                                                                        <w:right w:val="none" w:sz="0" w:space="0" w:color="auto"/>
                                                                      </w:divBdr>
                                                                      <w:divsChild>
                                                                        <w:div w:id="1233009304">
                                                                          <w:marLeft w:val="0"/>
                                                                          <w:marRight w:val="0"/>
                                                                          <w:marTop w:val="0"/>
                                                                          <w:marBottom w:val="0"/>
                                                                          <w:divBdr>
                                                                            <w:top w:val="none" w:sz="0" w:space="0" w:color="auto"/>
                                                                            <w:left w:val="none" w:sz="0" w:space="0" w:color="auto"/>
                                                                            <w:bottom w:val="none" w:sz="0" w:space="0" w:color="auto"/>
                                                                            <w:right w:val="none" w:sz="0" w:space="0" w:color="auto"/>
                                                                          </w:divBdr>
                                                                          <w:divsChild>
                                                                            <w:div w:id="630868082">
                                                                              <w:marLeft w:val="0"/>
                                                                              <w:marRight w:val="0"/>
                                                                              <w:marTop w:val="0"/>
                                                                              <w:marBottom w:val="0"/>
                                                                              <w:divBdr>
                                                                                <w:top w:val="none" w:sz="0" w:space="0" w:color="auto"/>
                                                                                <w:left w:val="none" w:sz="0" w:space="0" w:color="auto"/>
                                                                                <w:bottom w:val="none" w:sz="0" w:space="0" w:color="auto"/>
                                                                                <w:right w:val="none" w:sz="0" w:space="0" w:color="auto"/>
                                                                              </w:divBdr>
                                                                              <w:divsChild>
                                                                                <w:div w:id="151264699">
                                                                                  <w:marLeft w:val="0"/>
                                                                                  <w:marRight w:val="0"/>
                                                                                  <w:marTop w:val="60"/>
                                                                                  <w:marBottom w:val="0"/>
                                                                                  <w:divBdr>
                                                                                    <w:top w:val="none" w:sz="0" w:space="0" w:color="auto"/>
                                                                                    <w:left w:val="none" w:sz="0" w:space="0" w:color="auto"/>
                                                                                    <w:bottom w:val="none" w:sz="0" w:space="0" w:color="auto"/>
                                                                                    <w:right w:val="none" w:sz="0" w:space="0" w:color="auto"/>
                                                                                  </w:divBdr>
                                                                                  <w:divsChild>
                                                                                    <w:div w:id="2007901784">
                                                                                      <w:marLeft w:val="0"/>
                                                                                      <w:marRight w:val="0"/>
                                                                                      <w:marTop w:val="0"/>
                                                                                      <w:marBottom w:val="0"/>
                                                                                      <w:divBdr>
                                                                                        <w:top w:val="none" w:sz="0" w:space="0" w:color="auto"/>
                                                                                        <w:left w:val="none" w:sz="0" w:space="0" w:color="auto"/>
                                                                                        <w:bottom w:val="none" w:sz="0" w:space="0" w:color="auto"/>
                                                                                        <w:right w:val="none" w:sz="0" w:space="0" w:color="auto"/>
                                                                                      </w:divBdr>
                                                                                      <w:divsChild>
                                                                                        <w:div w:id="1409883928">
                                                                                          <w:marLeft w:val="0"/>
                                                                                          <w:marRight w:val="0"/>
                                                                                          <w:marTop w:val="0"/>
                                                                                          <w:marBottom w:val="0"/>
                                                                                          <w:divBdr>
                                                                                            <w:top w:val="none" w:sz="0" w:space="0" w:color="auto"/>
                                                                                            <w:left w:val="none" w:sz="0" w:space="0" w:color="auto"/>
                                                                                            <w:bottom w:val="none" w:sz="0" w:space="0" w:color="auto"/>
                                                                                            <w:right w:val="none" w:sz="0" w:space="0" w:color="auto"/>
                                                                                          </w:divBdr>
                                                                                          <w:divsChild>
                                                                                            <w:div w:id="733940412">
                                                                                              <w:marLeft w:val="0"/>
                                                                                              <w:marRight w:val="0"/>
                                                                                              <w:marTop w:val="0"/>
                                                                                              <w:marBottom w:val="0"/>
                                                                                              <w:divBdr>
                                                                                                <w:top w:val="none" w:sz="0" w:space="0" w:color="auto"/>
                                                                                                <w:left w:val="none" w:sz="0" w:space="0" w:color="auto"/>
                                                                                                <w:bottom w:val="none" w:sz="0" w:space="0" w:color="auto"/>
                                                                                                <w:right w:val="none" w:sz="0" w:space="0" w:color="auto"/>
                                                                                              </w:divBdr>
                                                                                              <w:divsChild>
                                                                                                <w:div w:id="1317996432">
                                                                                                  <w:marLeft w:val="0"/>
                                                                                                  <w:marRight w:val="0"/>
                                                                                                  <w:marTop w:val="0"/>
                                                                                                  <w:marBottom w:val="0"/>
                                                                                                  <w:divBdr>
                                                                                                    <w:top w:val="none" w:sz="0" w:space="0" w:color="auto"/>
                                                                                                    <w:left w:val="none" w:sz="0" w:space="0" w:color="auto"/>
                                                                                                    <w:bottom w:val="none" w:sz="0" w:space="0" w:color="auto"/>
                                                                                                    <w:right w:val="none" w:sz="0" w:space="0" w:color="auto"/>
                                                                                                  </w:divBdr>
                                                                                                  <w:divsChild>
                                                                                                    <w:div w:id="664623653">
                                                                                                      <w:marLeft w:val="0"/>
                                                                                                      <w:marRight w:val="0"/>
                                                                                                      <w:marTop w:val="0"/>
                                                                                                      <w:marBottom w:val="0"/>
                                                                                                      <w:divBdr>
                                                                                                        <w:top w:val="none" w:sz="0" w:space="0" w:color="auto"/>
                                                                                                        <w:left w:val="none" w:sz="0" w:space="0" w:color="auto"/>
                                                                                                        <w:bottom w:val="none" w:sz="0" w:space="0" w:color="auto"/>
                                                                                                        <w:right w:val="none" w:sz="0" w:space="0" w:color="auto"/>
                                                                                                      </w:divBdr>
                                                                                                      <w:divsChild>
                                                                                                        <w:div w:id="458501474">
                                                                                                          <w:marLeft w:val="0"/>
                                                                                                          <w:marRight w:val="0"/>
                                                                                                          <w:marTop w:val="0"/>
                                                                                                          <w:marBottom w:val="0"/>
                                                                                                          <w:divBdr>
                                                                                                            <w:top w:val="none" w:sz="0" w:space="0" w:color="auto"/>
                                                                                                            <w:left w:val="none" w:sz="0" w:space="0" w:color="auto"/>
                                                                                                            <w:bottom w:val="none" w:sz="0" w:space="0" w:color="auto"/>
                                                                                                            <w:right w:val="none" w:sz="0" w:space="0" w:color="auto"/>
                                                                                                          </w:divBdr>
                                                                                                          <w:divsChild>
                                                                                                            <w:div w:id="387458822">
                                                                                                              <w:marLeft w:val="0"/>
                                                                                                              <w:marRight w:val="0"/>
                                                                                                              <w:marTop w:val="0"/>
                                                                                                              <w:marBottom w:val="0"/>
                                                                                                              <w:divBdr>
                                                                                                                <w:top w:val="none" w:sz="0" w:space="0" w:color="auto"/>
                                                                                                                <w:left w:val="none" w:sz="0" w:space="0" w:color="auto"/>
                                                                                                                <w:bottom w:val="none" w:sz="0" w:space="0" w:color="auto"/>
                                                                                                                <w:right w:val="none" w:sz="0" w:space="0" w:color="auto"/>
                                                                                                              </w:divBdr>
                                                                                                              <w:divsChild>
                                                                                                                <w:div w:id="1684746354">
                                                                                                                  <w:marLeft w:val="0"/>
                                                                                                                  <w:marRight w:val="0"/>
                                                                                                                  <w:marTop w:val="0"/>
                                                                                                                  <w:marBottom w:val="0"/>
                                                                                                                  <w:divBdr>
                                                                                                                    <w:top w:val="none" w:sz="0" w:space="0" w:color="auto"/>
                                                                                                                    <w:left w:val="none" w:sz="0" w:space="0" w:color="auto"/>
                                                                                                                    <w:bottom w:val="none" w:sz="0" w:space="0" w:color="auto"/>
                                                                                                                    <w:right w:val="none" w:sz="0" w:space="0" w:color="auto"/>
                                                                                                                  </w:divBdr>
                                                                                                                  <w:divsChild>
                                                                                                                    <w:div w:id="304941790">
                                                                                                                      <w:marLeft w:val="0"/>
                                                                                                                      <w:marRight w:val="0"/>
                                                                                                                      <w:marTop w:val="0"/>
                                                                                                                      <w:marBottom w:val="0"/>
                                                                                                                      <w:divBdr>
                                                                                                                        <w:top w:val="none" w:sz="0" w:space="0" w:color="auto"/>
                                                                                                                        <w:left w:val="none" w:sz="0" w:space="0" w:color="auto"/>
                                                                                                                        <w:bottom w:val="none" w:sz="0" w:space="0" w:color="auto"/>
                                                                                                                        <w:right w:val="none" w:sz="0" w:space="0" w:color="auto"/>
                                                                                                                      </w:divBdr>
                                                                                                                      <w:divsChild>
                                                                                                                        <w:div w:id="1314487575">
                                                                                                                          <w:marLeft w:val="0"/>
                                                                                                                          <w:marRight w:val="0"/>
                                                                                                                          <w:marTop w:val="0"/>
                                                                                                                          <w:marBottom w:val="0"/>
                                                                                                                          <w:divBdr>
                                                                                                                            <w:top w:val="none" w:sz="0" w:space="0" w:color="auto"/>
                                                                                                                            <w:left w:val="none" w:sz="0" w:space="0" w:color="auto"/>
                                                                                                                            <w:bottom w:val="none" w:sz="0" w:space="0" w:color="auto"/>
                                                                                                                            <w:right w:val="none" w:sz="0" w:space="0" w:color="auto"/>
                                                                                                                          </w:divBdr>
                                                                                                                          <w:divsChild>
                                                                                                                            <w:div w:id="1574046833">
                                                                                                                              <w:marLeft w:val="0"/>
                                                                                                                              <w:marRight w:val="0"/>
                                                                                                                              <w:marTop w:val="0"/>
                                                                                                                              <w:marBottom w:val="0"/>
                                                                                                                              <w:divBdr>
                                                                                                                                <w:top w:val="none" w:sz="0" w:space="0" w:color="auto"/>
                                                                                                                                <w:left w:val="none" w:sz="0" w:space="0" w:color="auto"/>
                                                                                                                                <w:bottom w:val="none" w:sz="0" w:space="0" w:color="auto"/>
                                                                                                                                <w:right w:val="none" w:sz="0" w:space="0" w:color="auto"/>
                                                                                                                              </w:divBdr>
                                                                                                                              <w:divsChild>
                                                                                                                                <w:div w:id="1840922748">
                                                                                                                                  <w:marLeft w:val="0"/>
                                                                                                                                  <w:marRight w:val="0"/>
                                                                                                                                  <w:marTop w:val="0"/>
                                                                                                                                  <w:marBottom w:val="0"/>
                                                                                                                                  <w:divBdr>
                                                                                                                                    <w:top w:val="none" w:sz="0" w:space="0" w:color="auto"/>
                                                                                                                                    <w:left w:val="none" w:sz="0" w:space="0" w:color="auto"/>
                                                                                                                                    <w:bottom w:val="none" w:sz="0" w:space="0" w:color="auto"/>
                                                                                                                                    <w:right w:val="none" w:sz="0" w:space="0" w:color="auto"/>
                                                                                                                                  </w:divBdr>
                                                                                                                                  <w:divsChild>
                                                                                                                                    <w:div w:id="1592273465">
                                                                                                                                      <w:marLeft w:val="0"/>
                                                                                                                                      <w:marRight w:val="0"/>
                                                                                                                                      <w:marTop w:val="0"/>
                                                                                                                                      <w:marBottom w:val="0"/>
                                                                                                                                      <w:divBdr>
                                                                                                                                        <w:top w:val="none" w:sz="0" w:space="0" w:color="auto"/>
                                                                                                                                        <w:left w:val="none" w:sz="0" w:space="0" w:color="auto"/>
                                                                                                                                        <w:bottom w:val="none" w:sz="0" w:space="0" w:color="auto"/>
                                                                                                                                        <w:right w:val="none" w:sz="0" w:space="0" w:color="auto"/>
                                                                                                                                      </w:divBdr>
                                                                                                                                      <w:divsChild>
                                                                                                                                        <w:div w:id="379865646">
                                                                                                                                          <w:marLeft w:val="0"/>
                                                                                                                                          <w:marRight w:val="0"/>
                                                                                                                                          <w:marTop w:val="0"/>
                                                                                                                                          <w:marBottom w:val="0"/>
                                                                                                                                          <w:divBdr>
                                                                                                                                            <w:top w:val="none" w:sz="0" w:space="0" w:color="auto"/>
                                                                                                                                            <w:left w:val="none" w:sz="0" w:space="0" w:color="auto"/>
                                                                                                                                            <w:bottom w:val="none" w:sz="0" w:space="0" w:color="auto"/>
                                                                                                                                            <w:right w:val="none" w:sz="0" w:space="0" w:color="auto"/>
                                                                                                                                          </w:divBdr>
                                                                                                                                          <w:divsChild>
                                                                                                                                            <w:div w:id="843057944">
                                                                                                                                              <w:marLeft w:val="0"/>
                                                                                                                                              <w:marRight w:val="0"/>
                                                                                                                                              <w:marTop w:val="0"/>
                                                                                                                                              <w:marBottom w:val="0"/>
                                                                                                                                              <w:divBdr>
                                                                                                                                                <w:top w:val="none" w:sz="0" w:space="0" w:color="auto"/>
                                                                                                                                                <w:left w:val="none" w:sz="0" w:space="0" w:color="auto"/>
                                                                                                                                                <w:bottom w:val="none" w:sz="0" w:space="0" w:color="auto"/>
                                                                                                                                                <w:right w:val="none" w:sz="0" w:space="0" w:color="auto"/>
                                                                                                                                              </w:divBdr>
                                                                                                                                              <w:divsChild>
                                                                                                                                                <w:div w:id="1481114228">
                                                                                                                                                  <w:marLeft w:val="0"/>
                                                                                                                                                  <w:marRight w:val="0"/>
                                                                                                                                                  <w:marTop w:val="0"/>
                                                                                                                                                  <w:marBottom w:val="0"/>
                                                                                                                                                  <w:divBdr>
                                                                                                                                                    <w:top w:val="none" w:sz="0" w:space="0" w:color="auto"/>
                                                                                                                                                    <w:left w:val="none" w:sz="0" w:space="0" w:color="auto"/>
                                                                                                                                                    <w:bottom w:val="none" w:sz="0" w:space="0" w:color="auto"/>
                                                                                                                                                    <w:right w:val="none" w:sz="0" w:space="0" w:color="auto"/>
                                                                                                                                                  </w:divBdr>
                                                                                                                                                  <w:divsChild>
                                                                                                                                                    <w:div w:id="22237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3431378">
      <w:bodyDiv w:val="1"/>
      <w:marLeft w:val="0"/>
      <w:marRight w:val="0"/>
      <w:marTop w:val="0"/>
      <w:marBottom w:val="0"/>
      <w:divBdr>
        <w:top w:val="none" w:sz="0" w:space="0" w:color="auto"/>
        <w:left w:val="none" w:sz="0" w:space="0" w:color="auto"/>
        <w:bottom w:val="none" w:sz="0" w:space="0" w:color="auto"/>
        <w:right w:val="none" w:sz="0" w:space="0" w:color="auto"/>
      </w:divBdr>
      <w:divsChild>
        <w:div w:id="856043355">
          <w:marLeft w:val="0"/>
          <w:marRight w:val="0"/>
          <w:marTop w:val="0"/>
          <w:marBottom w:val="0"/>
          <w:divBdr>
            <w:top w:val="none" w:sz="0" w:space="0" w:color="auto"/>
            <w:left w:val="none" w:sz="0" w:space="0" w:color="auto"/>
            <w:bottom w:val="none" w:sz="0" w:space="0" w:color="auto"/>
            <w:right w:val="none" w:sz="0" w:space="0" w:color="auto"/>
          </w:divBdr>
          <w:divsChild>
            <w:div w:id="1316959250">
              <w:marLeft w:val="0"/>
              <w:marRight w:val="0"/>
              <w:marTop w:val="0"/>
              <w:marBottom w:val="0"/>
              <w:divBdr>
                <w:top w:val="none" w:sz="0" w:space="0" w:color="auto"/>
                <w:left w:val="none" w:sz="0" w:space="0" w:color="auto"/>
                <w:bottom w:val="none" w:sz="0" w:space="0" w:color="auto"/>
                <w:right w:val="none" w:sz="0" w:space="0" w:color="auto"/>
              </w:divBdr>
              <w:divsChild>
                <w:div w:id="359014911">
                  <w:marLeft w:val="0"/>
                  <w:marRight w:val="0"/>
                  <w:marTop w:val="0"/>
                  <w:marBottom w:val="0"/>
                  <w:divBdr>
                    <w:top w:val="none" w:sz="0" w:space="0" w:color="auto"/>
                    <w:left w:val="none" w:sz="0" w:space="0" w:color="auto"/>
                    <w:bottom w:val="none" w:sz="0" w:space="0" w:color="auto"/>
                    <w:right w:val="none" w:sz="0" w:space="0" w:color="auto"/>
                  </w:divBdr>
                  <w:divsChild>
                    <w:div w:id="1605846482">
                      <w:marLeft w:val="0"/>
                      <w:marRight w:val="0"/>
                      <w:marTop w:val="0"/>
                      <w:marBottom w:val="0"/>
                      <w:divBdr>
                        <w:top w:val="none" w:sz="0" w:space="0" w:color="auto"/>
                        <w:left w:val="none" w:sz="0" w:space="0" w:color="auto"/>
                        <w:bottom w:val="none" w:sz="0" w:space="0" w:color="auto"/>
                        <w:right w:val="none" w:sz="0" w:space="0" w:color="auto"/>
                      </w:divBdr>
                      <w:divsChild>
                        <w:div w:id="68767669">
                          <w:marLeft w:val="0"/>
                          <w:marRight w:val="0"/>
                          <w:marTop w:val="0"/>
                          <w:marBottom w:val="0"/>
                          <w:divBdr>
                            <w:top w:val="none" w:sz="0" w:space="0" w:color="auto"/>
                            <w:left w:val="none" w:sz="0" w:space="0" w:color="auto"/>
                            <w:bottom w:val="none" w:sz="0" w:space="0" w:color="auto"/>
                            <w:right w:val="none" w:sz="0" w:space="0" w:color="auto"/>
                          </w:divBdr>
                          <w:divsChild>
                            <w:div w:id="1435129825">
                              <w:marLeft w:val="15"/>
                              <w:marRight w:val="195"/>
                              <w:marTop w:val="0"/>
                              <w:marBottom w:val="0"/>
                              <w:divBdr>
                                <w:top w:val="none" w:sz="0" w:space="0" w:color="auto"/>
                                <w:left w:val="none" w:sz="0" w:space="0" w:color="auto"/>
                                <w:bottom w:val="none" w:sz="0" w:space="0" w:color="auto"/>
                                <w:right w:val="none" w:sz="0" w:space="0" w:color="auto"/>
                              </w:divBdr>
                              <w:divsChild>
                                <w:div w:id="899637570">
                                  <w:marLeft w:val="0"/>
                                  <w:marRight w:val="0"/>
                                  <w:marTop w:val="0"/>
                                  <w:marBottom w:val="0"/>
                                  <w:divBdr>
                                    <w:top w:val="none" w:sz="0" w:space="0" w:color="auto"/>
                                    <w:left w:val="none" w:sz="0" w:space="0" w:color="auto"/>
                                    <w:bottom w:val="none" w:sz="0" w:space="0" w:color="auto"/>
                                    <w:right w:val="none" w:sz="0" w:space="0" w:color="auto"/>
                                  </w:divBdr>
                                  <w:divsChild>
                                    <w:div w:id="526454700">
                                      <w:marLeft w:val="0"/>
                                      <w:marRight w:val="0"/>
                                      <w:marTop w:val="0"/>
                                      <w:marBottom w:val="0"/>
                                      <w:divBdr>
                                        <w:top w:val="none" w:sz="0" w:space="0" w:color="auto"/>
                                        <w:left w:val="none" w:sz="0" w:space="0" w:color="auto"/>
                                        <w:bottom w:val="none" w:sz="0" w:space="0" w:color="auto"/>
                                        <w:right w:val="none" w:sz="0" w:space="0" w:color="auto"/>
                                      </w:divBdr>
                                      <w:divsChild>
                                        <w:div w:id="1494832592">
                                          <w:marLeft w:val="0"/>
                                          <w:marRight w:val="0"/>
                                          <w:marTop w:val="0"/>
                                          <w:marBottom w:val="0"/>
                                          <w:divBdr>
                                            <w:top w:val="none" w:sz="0" w:space="0" w:color="auto"/>
                                            <w:left w:val="none" w:sz="0" w:space="0" w:color="auto"/>
                                            <w:bottom w:val="none" w:sz="0" w:space="0" w:color="auto"/>
                                            <w:right w:val="none" w:sz="0" w:space="0" w:color="auto"/>
                                          </w:divBdr>
                                          <w:divsChild>
                                            <w:div w:id="1278680212">
                                              <w:marLeft w:val="0"/>
                                              <w:marRight w:val="0"/>
                                              <w:marTop w:val="0"/>
                                              <w:marBottom w:val="0"/>
                                              <w:divBdr>
                                                <w:top w:val="none" w:sz="0" w:space="0" w:color="auto"/>
                                                <w:left w:val="none" w:sz="0" w:space="0" w:color="auto"/>
                                                <w:bottom w:val="none" w:sz="0" w:space="0" w:color="auto"/>
                                                <w:right w:val="none" w:sz="0" w:space="0" w:color="auto"/>
                                              </w:divBdr>
                                              <w:divsChild>
                                                <w:div w:id="944268444">
                                                  <w:marLeft w:val="0"/>
                                                  <w:marRight w:val="0"/>
                                                  <w:marTop w:val="0"/>
                                                  <w:marBottom w:val="0"/>
                                                  <w:divBdr>
                                                    <w:top w:val="none" w:sz="0" w:space="0" w:color="auto"/>
                                                    <w:left w:val="none" w:sz="0" w:space="0" w:color="auto"/>
                                                    <w:bottom w:val="none" w:sz="0" w:space="0" w:color="auto"/>
                                                    <w:right w:val="none" w:sz="0" w:space="0" w:color="auto"/>
                                                  </w:divBdr>
                                                  <w:divsChild>
                                                    <w:div w:id="120853086">
                                                      <w:marLeft w:val="0"/>
                                                      <w:marRight w:val="0"/>
                                                      <w:marTop w:val="0"/>
                                                      <w:marBottom w:val="0"/>
                                                      <w:divBdr>
                                                        <w:top w:val="none" w:sz="0" w:space="0" w:color="auto"/>
                                                        <w:left w:val="none" w:sz="0" w:space="0" w:color="auto"/>
                                                        <w:bottom w:val="none" w:sz="0" w:space="0" w:color="auto"/>
                                                        <w:right w:val="none" w:sz="0" w:space="0" w:color="auto"/>
                                                      </w:divBdr>
                                                      <w:divsChild>
                                                        <w:div w:id="413091461">
                                                          <w:marLeft w:val="0"/>
                                                          <w:marRight w:val="0"/>
                                                          <w:marTop w:val="0"/>
                                                          <w:marBottom w:val="0"/>
                                                          <w:divBdr>
                                                            <w:top w:val="none" w:sz="0" w:space="0" w:color="auto"/>
                                                            <w:left w:val="none" w:sz="0" w:space="0" w:color="auto"/>
                                                            <w:bottom w:val="none" w:sz="0" w:space="0" w:color="auto"/>
                                                            <w:right w:val="none" w:sz="0" w:space="0" w:color="auto"/>
                                                          </w:divBdr>
                                                          <w:divsChild>
                                                            <w:div w:id="953633361">
                                                              <w:marLeft w:val="0"/>
                                                              <w:marRight w:val="0"/>
                                                              <w:marTop w:val="0"/>
                                                              <w:marBottom w:val="0"/>
                                                              <w:divBdr>
                                                                <w:top w:val="none" w:sz="0" w:space="0" w:color="auto"/>
                                                                <w:left w:val="none" w:sz="0" w:space="0" w:color="auto"/>
                                                                <w:bottom w:val="none" w:sz="0" w:space="0" w:color="auto"/>
                                                                <w:right w:val="none" w:sz="0" w:space="0" w:color="auto"/>
                                                              </w:divBdr>
                                                              <w:divsChild>
                                                                <w:div w:id="1917201192">
                                                                  <w:marLeft w:val="0"/>
                                                                  <w:marRight w:val="0"/>
                                                                  <w:marTop w:val="0"/>
                                                                  <w:marBottom w:val="0"/>
                                                                  <w:divBdr>
                                                                    <w:top w:val="none" w:sz="0" w:space="0" w:color="auto"/>
                                                                    <w:left w:val="none" w:sz="0" w:space="0" w:color="auto"/>
                                                                    <w:bottom w:val="none" w:sz="0" w:space="0" w:color="auto"/>
                                                                    <w:right w:val="none" w:sz="0" w:space="0" w:color="auto"/>
                                                                  </w:divBdr>
                                                                  <w:divsChild>
                                                                    <w:div w:id="1387800335">
                                                                      <w:marLeft w:val="405"/>
                                                                      <w:marRight w:val="0"/>
                                                                      <w:marTop w:val="0"/>
                                                                      <w:marBottom w:val="0"/>
                                                                      <w:divBdr>
                                                                        <w:top w:val="none" w:sz="0" w:space="0" w:color="auto"/>
                                                                        <w:left w:val="none" w:sz="0" w:space="0" w:color="auto"/>
                                                                        <w:bottom w:val="none" w:sz="0" w:space="0" w:color="auto"/>
                                                                        <w:right w:val="none" w:sz="0" w:space="0" w:color="auto"/>
                                                                      </w:divBdr>
                                                                      <w:divsChild>
                                                                        <w:div w:id="1771926104">
                                                                          <w:marLeft w:val="0"/>
                                                                          <w:marRight w:val="0"/>
                                                                          <w:marTop w:val="0"/>
                                                                          <w:marBottom w:val="0"/>
                                                                          <w:divBdr>
                                                                            <w:top w:val="none" w:sz="0" w:space="0" w:color="auto"/>
                                                                            <w:left w:val="none" w:sz="0" w:space="0" w:color="auto"/>
                                                                            <w:bottom w:val="none" w:sz="0" w:space="0" w:color="auto"/>
                                                                            <w:right w:val="none" w:sz="0" w:space="0" w:color="auto"/>
                                                                          </w:divBdr>
                                                                          <w:divsChild>
                                                                            <w:div w:id="1215388164">
                                                                              <w:marLeft w:val="0"/>
                                                                              <w:marRight w:val="0"/>
                                                                              <w:marTop w:val="0"/>
                                                                              <w:marBottom w:val="0"/>
                                                                              <w:divBdr>
                                                                                <w:top w:val="none" w:sz="0" w:space="0" w:color="auto"/>
                                                                                <w:left w:val="none" w:sz="0" w:space="0" w:color="auto"/>
                                                                                <w:bottom w:val="none" w:sz="0" w:space="0" w:color="auto"/>
                                                                                <w:right w:val="none" w:sz="0" w:space="0" w:color="auto"/>
                                                                              </w:divBdr>
                                                                              <w:divsChild>
                                                                                <w:div w:id="2083990139">
                                                                                  <w:marLeft w:val="0"/>
                                                                                  <w:marRight w:val="0"/>
                                                                                  <w:marTop w:val="60"/>
                                                                                  <w:marBottom w:val="0"/>
                                                                                  <w:divBdr>
                                                                                    <w:top w:val="none" w:sz="0" w:space="0" w:color="auto"/>
                                                                                    <w:left w:val="none" w:sz="0" w:space="0" w:color="auto"/>
                                                                                    <w:bottom w:val="none" w:sz="0" w:space="0" w:color="auto"/>
                                                                                    <w:right w:val="none" w:sz="0" w:space="0" w:color="auto"/>
                                                                                  </w:divBdr>
                                                                                  <w:divsChild>
                                                                                    <w:div w:id="607323216">
                                                                                      <w:marLeft w:val="0"/>
                                                                                      <w:marRight w:val="0"/>
                                                                                      <w:marTop w:val="0"/>
                                                                                      <w:marBottom w:val="0"/>
                                                                                      <w:divBdr>
                                                                                        <w:top w:val="none" w:sz="0" w:space="0" w:color="auto"/>
                                                                                        <w:left w:val="none" w:sz="0" w:space="0" w:color="auto"/>
                                                                                        <w:bottom w:val="none" w:sz="0" w:space="0" w:color="auto"/>
                                                                                        <w:right w:val="none" w:sz="0" w:space="0" w:color="auto"/>
                                                                                      </w:divBdr>
                                                                                      <w:divsChild>
                                                                                        <w:div w:id="756484491">
                                                                                          <w:marLeft w:val="0"/>
                                                                                          <w:marRight w:val="0"/>
                                                                                          <w:marTop w:val="0"/>
                                                                                          <w:marBottom w:val="0"/>
                                                                                          <w:divBdr>
                                                                                            <w:top w:val="none" w:sz="0" w:space="0" w:color="auto"/>
                                                                                            <w:left w:val="none" w:sz="0" w:space="0" w:color="auto"/>
                                                                                            <w:bottom w:val="none" w:sz="0" w:space="0" w:color="auto"/>
                                                                                            <w:right w:val="none" w:sz="0" w:space="0" w:color="auto"/>
                                                                                          </w:divBdr>
                                                                                          <w:divsChild>
                                                                                            <w:div w:id="2010672230">
                                                                                              <w:marLeft w:val="0"/>
                                                                                              <w:marRight w:val="0"/>
                                                                                              <w:marTop w:val="0"/>
                                                                                              <w:marBottom w:val="0"/>
                                                                                              <w:divBdr>
                                                                                                <w:top w:val="none" w:sz="0" w:space="0" w:color="auto"/>
                                                                                                <w:left w:val="none" w:sz="0" w:space="0" w:color="auto"/>
                                                                                                <w:bottom w:val="none" w:sz="0" w:space="0" w:color="auto"/>
                                                                                                <w:right w:val="none" w:sz="0" w:space="0" w:color="auto"/>
                                                                                              </w:divBdr>
                                                                                              <w:divsChild>
                                                                                                <w:div w:id="162086539">
                                                                                                  <w:marLeft w:val="0"/>
                                                                                                  <w:marRight w:val="0"/>
                                                                                                  <w:marTop w:val="0"/>
                                                                                                  <w:marBottom w:val="0"/>
                                                                                                  <w:divBdr>
                                                                                                    <w:top w:val="none" w:sz="0" w:space="0" w:color="auto"/>
                                                                                                    <w:left w:val="none" w:sz="0" w:space="0" w:color="auto"/>
                                                                                                    <w:bottom w:val="none" w:sz="0" w:space="0" w:color="auto"/>
                                                                                                    <w:right w:val="none" w:sz="0" w:space="0" w:color="auto"/>
                                                                                                  </w:divBdr>
                                                                                                  <w:divsChild>
                                                                                                    <w:div w:id="708410003">
                                                                                                      <w:marLeft w:val="0"/>
                                                                                                      <w:marRight w:val="0"/>
                                                                                                      <w:marTop w:val="0"/>
                                                                                                      <w:marBottom w:val="0"/>
                                                                                                      <w:divBdr>
                                                                                                        <w:top w:val="none" w:sz="0" w:space="0" w:color="auto"/>
                                                                                                        <w:left w:val="none" w:sz="0" w:space="0" w:color="auto"/>
                                                                                                        <w:bottom w:val="none" w:sz="0" w:space="0" w:color="auto"/>
                                                                                                        <w:right w:val="none" w:sz="0" w:space="0" w:color="auto"/>
                                                                                                      </w:divBdr>
                                                                                                      <w:divsChild>
                                                                                                        <w:div w:id="1514421577">
                                                                                                          <w:marLeft w:val="0"/>
                                                                                                          <w:marRight w:val="0"/>
                                                                                                          <w:marTop w:val="0"/>
                                                                                                          <w:marBottom w:val="0"/>
                                                                                                          <w:divBdr>
                                                                                                            <w:top w:val="none" w:sz="0" w:space="0" w:color="auto"/>
                                                                                                            <w:left w:val="none" w:sz="0" w:space="0" w:color="auto"/>
                                                                                                            <w:bottom w:val="none" w:sz="0" w:space="0" w:color="auto"/>
                                                                                                            <w:right w:val="none" w:sz="0" w:space="0" w:color="auto"/>
                                                                                                          </w:divBdr>
                                                                                                          <w:divsChild>
                                                                                                            <w:div w:id="1492526268">
                                                                                                              <w:marLeft w:val="0"/>
                                                                                                              <w:marRight w:val="0"/>
                                                                                                              <w:marTop w:val="0"/>
                                                                                                              <w:marBottom w:val="0"/>
                                                                                                              <w:divBdr>
                                                                                                                <w:top w:val="none" w:sz="0" w:space="0" w:color="auto"/>
                                                                                                                <w:left w:val="none" w:sz="0" w:space="0" w:color="auto"/>
                                                                                                                <w:bottom w:val="none" w:sz="0" w:space="0" w:color="auto"/>
                                                                                                                <w:right w:val="none" w:sz="0" w:space="0" w:color="auto"/>
                                                                                                              </w:divBdr>
                                                                                                              <w:divsChild>
                                                                                                                <w:div w:id="323514728">
                                                                                                                  <w:marLeft w:val="0"/>
                                                                                                                  <w:marRight w:val="0"/>
                                                                                                                  <w:marTop w:val="0"/>
                                                                                                                  <w:marBottom w:val="0"/>
                                                                                                                  <w:divBdr>
                                                                                                                    <w:top w:val="none" w:sz="0" w:space="0" w:color="auto"/>
                                                                                                                    <w:left w:val="none" w:sz="0" w:space="0" w:color="auto"/>
                                                                                                                    <w:bottom w:val="none" w:sz="0" w:space="0" w:color="auto"/>
                                                                                                                    <w:right w:val="none" w:sz="0" w:space="0" w:color="auto"/>
                                                                                                                  </w:divBdr>
                                                                                                                  <w:divsChild>
                                                                                                                    <w:div w:id="1948538650">
                                                                                                                      <w:marLeft w:val="0"/>
                                                                                                                      <w:marRight w:val="0"/>
                                                                                                                      <w:marTop w:val="0"/>
                                                                                                                      <w:marBottom w:val="0"/>
                                                                                                                      <w:divBdr>
                                                                                                                        <w:top w:val="none" w:sz="0" w:space="0" w:color="auto"/>
                                                                                                                        <w:left w:val="none" w:sz="0" w:space="0" w:color="auto"/>
                                                                                                                        <w:bottom w:val="none" w:sz="0" w:space="0" w:color="auto"/>
                                                                                                                        <w:right w:val="none" w:sz="0" w:space="0" w:color="auto"/>
                                                                                                                      </w:divBdr>
                                                                                                                      <w:divsChild>
                                                                                                                        <w:div w:id="700013901">
                                                                                                                          <w:marLeft w:val="0"/>
                                                                                                                          <w:marRight w:val="0"/>
                                                                                                                          <w:marTop w:val="0"/>
                                                                                                                          <w:marBottom w:val="0"/>
                                                                                                                          <w:divBdr>
                                                                                                                            <w:top w:val="none" w:sz="0" w:space="0" w:color="auto"/>
                                                                                                                            <w:left w:val="none" w:sz="0" w:space="0" w:color="auto"/>
                                                                                                                            <w:bottom w:val="none" w:sz="0" w:space="0" w:color="auto"/>
                                                                                                                            <w:right w:val="none" w:sz="0" w:space="0" w:color="auto"/>
                                                                                                                          </w:divBdr>
                                                                                                                          <w:divsChild>
                                                                                                                            <w:div w:id="1852141400">
                                                                                                                              <w:marLeft w:val="0"/>
                                                                                                                              <w:marRight w:val="0"/>
                                                                                                                              <w:marTop w:val="0"/>
                                                                                                                              <w:marBottom w:val="0"/>
                                                                                                                              <w:divBdr>
                                                                                                                                <w:top w:val="none" w:sz="0" w:space="0" w:color="auto"/>
                                                                                                                                <w:left w:val="none" w:sz="0" w:space="0" w:color="auto"/>
                                                                                                                                <w:bottom w:val="none" w:sz="0" w:space="0" w:color="auto"/>
                                                                                                                                <w:right w:val="none" w:sz="0" w:space="0" w:color="auto"/>
                                                                                                                              </w:divBdr>
                                                                                                                              <w:divsChild>
                                                                                                                                <w:div w:id="573702667">
                                                                                                                                  <w:marLeft w:val="0"/>
                                                                                                                                  <w:marRight w:val="0"/>
                                                                                                                                  <w:marTop w:val="0"/>
                                                                                                                                  <w:marBottom w:val="0"/>
                                                                                                                                  <w:divBdr>
                                                                                                                                    <w:top w:val="none" w:sz="0" w:space="0" w:color="auto"/>
                                                                                                                                    <w:left w:val="none" w:sz="0" w:space="0" w:color="auto"/>
                                                                                                                                    <w:bottom w:val="none" w:sz="0" w:space="0" w:color="auto"/>
                                                                                                                                    <w:right w:val="none" w:sz="0" w:space="0" w:color="auto"/>
                                                                                                                                  </w:divBdr>
                                                                                                                                  <w:divsChild>
                                                                                                                                    <w:div w:id="718092373">
                                                                                                                                      <w:marLeft w:val="0"/>
                                                                                                                                      <w:marRight w:val="0"/>
                                                                                                                                      <w:marTop w:val="0"/>
                                                                                                                                      <w:marBottom w:val="0"/>
                                                                                                                                      <w:divBdr>
                                                                                                                                        <w:top w:val="none" w:sz="0" w:space="0" w:color="auto"/>
                                                                                                                                        <w:left w:val="none" w:sz="0" w:space="0" w:color="auto"/>
                                                                                                                                        <w:bottom w:val="none" w:sz="0" w:space="0" w:color="auto"/>
                                                                                                                                        <w:right w:val="none" w:sz="0" w:space="0" w:color="auto"/>
                                                                                                                                      </w:divBdr>
                                                                                                                                      <w:divsChild>
                                                                                                                                        <w:div w:id="1529952711">
                                                                                                                                          <w:marLeft w:val="0"/>
                                                                                                                                          <w:marRight w:val="0"/>
                                                                                                                                          <w:marTop w:val="0"/>
                                                                                                                                          <w:marBottom w:val="0"/>
                                                                                                                                          <w:divBdr>
                                                                                                                                            <w:top w:val="none" w:sz="0" w:space="0" w:color="auto"/>
                                                                                                                                            <w:left w:val="none" w:sz="0" w:space="0" w:color="auto"/>
                                                                                                                                            <w:bottom w:val="none" w:sz="0" w:space="0" w:color="auto"/>
                                                                                                                                            <w:right w:val="none" w:sz="0" w:space="0" w:color="auto"/>
                                                                                                                                          </w:divBdr>
                                                                                                                                          <w:divsChild>
                                                                                                                                            <w:div w:id="362176171">
                                                                                                                                              <w:marLeft w:val="0"/>
                                                                                                                                              <w:marRight w:val="0"/>
                                                                                                                                              <w:marTop w:val="0"/>
                                                                                                                                              <w:marBottom w:val="0"/>
                                                                                                                                              <w:divBdr>
                                                                                                                                                <w:top w:val="none" w:sz="0" w:space="0" w:color="auto"/>
                                                                                                                                                <w:left w:val="none" w:sz="0" w:space="0" w:color="auto"/>
                                                                                                                                                <w:bottom w:val="none" w:sz="0" w:space="0" w:color="auto"/>
                                                                                                                                                <w:right w:val="none" w:sz="0" w:space="0" w:color="auto"/>
                                                                                                                                              </w:divBdr>
                                                                                                                                              <w:divsChild>
                                                                                                                                                <w:div w:id="1636987599">
                                                                                                                                                  <w:marLeft w:val="0"/>
                                                                                                                                                  <w:marRight w:val="0"/>
                                                                                                                                                  <w:marTop w:val="0"/>
                                                                                                                                                  <w:marBottom w:val="0"/>
                                                                                                                                                  <w:divBdr>
                                                                                                                                                    <w:top w:val="none" w:sz="0" w:space="0" w:color="auto"/>
                                                                                                                                                    <w:left w:val="none" w:sz="0" w:space="0" w:color="auto"/>
                                                                                                                                                    <w:bottom w:val="none" w:sz="0" w:space="0" w:color="auto"/>
                                                                                                                                                    <w:right w:val="none" w:sz="0" w:space="0" w:color="auto"/>
                                                                                                                                                  </w:divBdr>
                                                                                                                                                  <w:divsChild>
                                                                                                                                                    <w:div w:id="10422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6973761">
      <w:bodyDiv w:val="1"/>
      <w:marLeft w:val="0"/>
      <w:marRight w:val="0"/>
      <w:marTop w:val="0"/>
      <w:marBottom w:val="0"/>
      <w:divBdr>
        <w:top w:val="none" w:sz="0" w:space="0" w:color="auto"/>
        <w:left w:val="none" w:sz="0" w:space="0" w:color="auto"/>
        <w:bottom w:val="none" w:sz="0" w:space="0" w:color="auto"/>
        <w:right w:val="none" w:sz="0" w:space="0" w:color="auto"/>
      </w:divBdr>
    </w:div>
    <w:div w:id="2094933689">
      <w:bodyDiv w:val="1"/>
      <w:marLeft w:val="0"/>
      <w:marRight w:val="0"/>
      <w:marTop w:val="0"/>
      <w:marBottom w:val="0"/>
      <w:divBdr>
        <w:top w:val="none" w:sz="0" w:space="0" w:color="auto"/>
        <w:left w:val="none" w:sz="0" w:space="0" w:color="auto"/>
        <w:bottom w:val="none" w:sz="0" w:space="0" w:color="auto"/>
        <w:right w:val="none" w:sz="0" w:space="0" w:color="auto"/>
      </w:divBdr>
      <w:divsChild>
        <w:div w:id="1635405195">
          <w:marLeft w:val="0"/>
          <w:marRight w:val="0"/>
          <w:marTop w:val="0"/>
          <w:marBottom w:val="0"/>
          <w:divBdr>
            <w:top w:val="none" w:sz="0" w:space="0" w:color="auto"/>
            <w:left w:val="none" w:sz="0" w:space="0" w:color="auto"/>
            <w:bottom w:val="none" w:sz="0" w:space="0" w:color="auto"/>
            <w:right w:val="none" w:sz="0" w:space="0" w:color="auto"/>
          </w:divBdr>
          <w:divsChild>
            <w:div w:id="1205866356">
              <w:marLeft w:val="0"/>
              <w:marRight w:val="0"/>
              <w:marTop w:val="0"/>
              <w:marBottom w:val="0"/>
              <w:divBdr>
                <w:top w:val="none" w:sz="0" w:space="0" w:color="auto"/>
                <w:left w:val="none" w:sz="0" w:space="0" w:color="auto"/>
                <w:bottom w:val="none" w:sz="0" w:space="0" w:color="auto"/>
                <w:right w:val="none" w:sz="0" w:space="0" w:color="auto"/>
              </w:divBdr>
              <w:divsChild>
                <w:div w:id="431121981">
                  <w:marLeft w:val="0"/>
                  <w:marRight w:val="0"/>
                  <w:marTop w:val="0"/>
                  <w:marBottom w:val="0"/>
                  <w:divBdr>
                    <w:top w:val="none" w:sz="0" w:space="0" w:color="auto"/>
                    <w:left w:val="none" w:sz="0" w:space="0" w:color="auto"/>
                    <w:bottom w:val="none" w:sz="0" w:space="0" w:color="auto"/>
                    <w:right w:val="none" w:sz="0" w:space="0" w:color="auto"/>
                  </w:divBdr>
                  <w:divsChild>
                    <w:div w:id="1087002447">
                      <w:marLeft w:val="0"/>
                      <w:marRight w:val="0"/>
                      <w:marTop w:val="0"/>
                      <w:marBottom w:val="0"/>
                      <w:divBdr>
                        <w:top w:val="none" w:sz="0" w:space="0" w:color="auto"/>
                        <w:left w:val="none" w:sz="0" w:space="0" w:color="auto"/>
                        <w:bottom w:val="none" w:sz="0" w:space="0" w:color="auto"/>
                        <w:right w:val="none" w:sz="0" w:space="0" w:color="auto"/>
                      </w:divBdr>
                      <w:divsChild>
                        <w:div w:id="915432870">
                          <w:marLeft w:val="0"/>
                          <w:marRight w:val="0"/>
                          <w:marTop w:val="0"/>
                          <w:marBottom w:val="0"/>
                          <w:divBdr>
                            <w:top w:val="none" w:sz="0" w:space="0" w:color="auto"/>
                            <w:left w:val="none" w:sz="0" w:space="0" w:color="auto"/>
                            <w:bottom w:val="none" w:sz="0" w:space="0" w:color="auto"/>
                            <w:right w:val="none" w:sz="0" w:space="0" w:color="auto"/>
                          </w:divBdr>
                          <w:divsChild>
                            <w:div w:id="643238674">
                              <w:marLeft w:val="15"/>
                              <w:marRight w:val="195"/>
                              <w:marTop w:val="0"/>
                              <w:marBottom w:val="0"/>
                              <w:divBdr>
                                <w:top w:val="none" w:sz="0" w:space="0" w:color="auto"/>
                                <w:left w:val="none" w:sz="0" w:space="0" w:color="auto"/>
                                <w:bottom w:val="none" w:sz="0" w:space="0" w:color="auto"/>
                                <w:right w:val="none" w:sz="0" w:space="0" w:color="auto"/>
                              </w:divBdr>
                              <w:divsChild>
                                <w:div w:id="1426421599">
                                  <w:marLeft w:val="0"/>
                                  <w:marRight w:val="0"/>
                                  <w:marTop w:val="0"/>
                                  <w:marBottom w:val="0"/>
                                  <w:divBdr>
                                    <w:top w:val="none" w:sz="0" w:space="0" w:color="auto"/>
                                    <w:left w:val="none" w:sz="0" w:space="0" w:color="auto"/>
                                    <w:bottom w:val="none" w:sz="0" w:space="0" w:color="auto"/>
                                    <w:right w:val="none" w:sz="0" w:space="0" w:color="auto"/>
                                  </w:divBdr>
                                  <w:divsChild>
                                    <w:div w:id="2146073097">
                                      <w:marLeft w:val="0"/>
                                      <w:marRight w:val="0"/>
                                      <w:marTop w:val="0"/>
                                      <w:marBottom w:val="0"/>
                                      <w:divBdr>
                                        <w:top w:val="none" w:sz="0" w:space="0" w:color="auto"/>
                                        <w:left w:val="none" w:sz="0" w:space="0" w:color="auto"/>
                                        <w:bottom w:val="none" w:sz="0" w:space="0" w:color="auto"/>
                                        <w:right w:val="none" w:sz="0" w:space="0" w:color="auto"/>
                                      </w:divBdr>
                                      <w:divsChild>
                                        <w:div w:id="1924560297">
                                          <w:marLeft w:val="0"/>
                                          <w:marRight w:val="0"/>
                                          <w:marTop w:val="0"/>
                                          <w:marBottom w:val="0"/>
                                          <w:divBdr>
                                            <w:top w:val="none" w:sz="0" w:space="0" w:color="auto"/>
                                            <w:left w:val="none" w:sz="0" w:space="0" w:color="auto"/>
                                            <w:bottom w:val="none" w:sz="0" w:space="0" w:color="auto"/>
                                            <w:right w:val="none" w:sz="0" w:space="0" w:color="auto"/>
                                          </w:divBdr>
                                          <w:divsChild>
                                            <w:div w:id="435028938">
                                              <w:marLeft w:val="0"/>
                                              <w:marRight w:val="0"/>
                                              <w:marTop w:val="0"/>
                                              <w:marBottom w:val="0"/>
                                              <w:divBdr>
                                                <w:top w:val="none" w:sz="0" w:space="0" w:color="auto"/>
                                                <w:left w:val="none" w:sz="0" w:space="0" w:color="auto"/>
                                                <w:bottom w:val="none" w:sz="0" w:space="0" w:color="auto"/>
                                                <w:right w:val="none" w:sz="0" w:space="0" w:color="auto"/>
                                              </w:divBdr>
                                              <w:divsChild>
                                                <w:div w:id="2077124292">
                                                  <w:marLeft w:val="0"/>
                                                  <w:marRight w:val="0"/>
                                                  <w:marTop w:val="0"/>
                                                  <w:marBottom w:val="0"/>
                                                  <w:divBdr>
                                                    <w:top w:val="none" w:sz="0" w:space="0" w:color="auto"/>
                                                    <w:left w:val="none" w:sz="0" w:space="0" w:color="auto"/>
                                                    <w:bottom w:val="none" w:sz="0" w:space="0" w:color="auto"/>
                                                    <w:right w:val="none" w:sz="0" w:space="0" w:color="auto"/>
                                                  </w:divBdr>
                                                  <w:divsChild>
                                                    <w:div w:id="1204903999">
                                                      <w:marLeft w:val="0"/>
                                                      <w:marRight w:val="0"/>
                                                      <w:marTop w:val="0"/>
                                                      <w:marBottom w:val="0"/>
                                                      <w:divBdr>
                                                        <w:top w:val="none" w:sz="0" w:space="0" w:color="auto"/>
                                                        <w:left w:val="none" w:sz="0" w:space="0" w:color="auto"/>
                                                        <w:bottom w:val="none" w:sz="0" w:space="0" w:color="auto"/>
                                                        <w:right w:val="none" w:sz="0" w:space="0" w:color="auto"/>
                                                      </w:divBdr>
                                                      <w:divsChild>
                                                        <w:div w:id="1069502932">
                                                          <w:marLeft w:val="0"/>
                                                          <w:marRight w:val="0"/>
                                                          <w:marTop w:val="0"/>
                                                          <w:marBottom w:val="0"/>
                                                          <w:divBdr>
                                                            <w:top w:val="none" w:sz="0" w:space="0" w:color="auto"/>
                                                            <w:left w:val="none" w:sz="0" w:space="0" w:color="auto"/>
                                                            <w:bottom w:val="none" w:sz="0" w:space="0" w:color="auto"/>
                                                            <w:right w:val="none" w:sz="0" w:space="0" w:color="auto"/>
                                                          </w:divBdr>
                                                          <w:divsChild>
                                                            <w:div w:id="408888921">
                                                              <w:marLeft w:val="0"/>
                                                              <w:marRight w:val="0"/>
                                                              <w:marTop w:val="0"/>
                                                              <w:marBottom w:val="0"/>
                                                              <w:divBdr>
                                                                <w:top w:val="none" w:sz="0" w:space="0" w:color="auto"/>
                                                                <w:left w:val="none" w:sz="0" w:space="0" w:color="auto"/>
                                                                <w:bottom w:val="none" w:sz="0" w:space="0" w:color="auto"/>
                                                                <w:right w:val="none" w:sz="0" w:space="0" w:color="auto"/>
                                                              </w:divBdr>
                                                              <w:divsChild>
                                                                <w:div w:id="1492790816">
                                                                  <w:marLeft w:val="0"/>
                                                                  <w:marRight w:val="0"/>
                                                                  <w:marTop w:val="0"/>
                                                                  <w:marBottom w:val="0"/>
                                                                  <w:divBdr>
                                                                    <w:top w:val="none" w:sz="0" w:space="0" w:color="auto"/>
                                                                    <w:left w:val="none" w:sz="0" w:space="0" w:color="auto"/>
                                                                    <w:bottom w:val="none" w:sz="0" w:space="0" w:color="auto"/>
                                                                    <w:right w:val="none" w:sz="0" w:space="0" w:color="auto"/>
                                                                  </w:divBdr>
                                                                  <w:divsChild>
                                                                    <w:div w:id="1295717156">
                                                                      <w:marLeft w:val="405"/>
                                                                      <w:marRight w:val="0"/>
                                                                      <w:marTop w:val="0"/>
                                                                      <w:marBottom w:val="0"/>
                                                                      <w:divBdr>
                                                                        <w:top w:val="none" w:sz="0" w:space="0" w:color="auto"/>
                                                                        <w:left w:val="none" w:sz="0" w:space="0" w:color="auto"/>
                                                                        <w:bottom w:val="none" w:sz="0" w:space="0" w:color="auto"/>
                                                                        <w:right w:val="none" w:sz="0" w:space="0" w:color="auto"/>
                                                                      </w:divBdr>
                                                                      <w:divsChild>
                                                                        <w:div w:id="1658923877">
                                                                          <w:marLeft w:val="0"/>
                                                                          <w:marRight w:val="0"/>
                                                                          <w:marTop w:val="0"/>
                                                                          <w:marBottom w:val="0"/>
                                                                          <w:divBdr>
                                                                            <w:top w:val="none" w:sz="0" w:space="0" w:color="auto"/>
                                                                            <w:left w:val="none" w:sz="0" w:space="0" w:color="auto"/>
                                                                            <w:bottom w:val="none" w:sz="0" w:space="0" w:color="auto"/>
                                                                            <w:right w:val="none" w:sz="0" w:space="0" w:color="auto"/>
                                                                          </w:divBdr>
                                                                          <w:divsChild>
                                                                            <w:div w:id="299120076">
                                                                              <w:marLeft w:val="0"/>
                                                                              <w:marRight w:val="0"/>
                                                                              <w:marTop w:val="0"/>
                                                                              <w:marBottom w:val="0"/>
                                                                              <w:divBdr>
                                                                                <w:top w:val="none" w:sz="0" w:space="0" w:color="auto"/>
                                                                                <w:left w:val="none" w:sz="0" w:space="0" w:color="auto"/>
                                                                                <w:bottom w:val="none" w:sz="0" w:space="0" w:color="auto"/>
                                                                                <w:right w:val="none" w:sz="0" w:space="0" w:color="auto"/>
                                                                              </w:divBdr>
                                                                              <w:divsChild>
                                                                                <w:div w:id="909968164">
                                                                                  <w:marLeft w:val="0"/>
                                                                                  <w:marRight w:val="0"/>
                                                                                  <w:marTop w:val="60"/>
                                                                                  <w:marBottom w:val="0"/>
                                                                                  <w:divBdr>
                                                                                    <w:top w:val="none" w:sz="0" w:space="0" w:color="auto"/>
                                                                                    <w:left w:val="none" w:sz="0" w:space="0" w:color="auto"/>
                                                                                    <w:bottom w:val="none" w:sz="0" w:space="0" w:color="auto"/>
                                                                                    <w:right w:val="none" w:sz="0" w:space="0" w:color="auto"/>
                                                                                  </w:divBdr>
                                                                                  <w:divsChild>
                                                                                    <w:div w:id="2048795835">
                                                                                      <w:marLeft w:val="0"/>
                                                                                      <w:marRight w:val="0"/>
                                                                                      <w:marTop w:val="0"/>
                                                                                      <w:marBottom w:val="0"/>
                                                                                      <w:divBdr>
                                                                                        <w:top w:val="none" w:sz="0" w:space="0" w:color="auto"/>
                                                                                        <w:left w:val="none" w:sz="0" w:space="0" w:color="auto"/>
                                                                                        <w:bottom w:val="none" w:sz="0" w:space="0" w:color="auto"/>
                                                                                        <w:right w:val="none" w:sz="0" w:space="0" w:color="auto"/>
                                                                                      </w:divBdr>
                                                                                      <w:divsChild>
                                                                                        <w:div w:id="42759029">
                                                                                          <w:marLeft w:val="0"/>
                                                                                          <w:marRight w:val="0"/>
                                                                                          <w:marTop w:val="0"/>
                                                                                          <w:marBottom w:val="0"/>
                                                                                          <w:divBdr>
                                                                                            <w:top w:val="none" w:sz="0" w:space="0" w:color="auto"/>
                                                                                            <w:left w:val="none" w:sz="0" w:space="0" w:color="auto"/>
                                                                                            <w:bottom w:val="none" w:sz="0" w:space="0" w:color="auto"/>
                                                                                            <w:right w:val="none" w:sz="0" w:space="0" w:color="auto"/>
                                                                                          </w:divBdr>
                                                                                          <w:divsChild>
                                                                                            <w:div w:id="1340355571">
                                                                                              <w:marLeft w:val="0"/>
                                                                                              <w:marRight w:val="0"/>
                                                                                              <w:marTop w:val="0"/>
                                                                                              <w:marBottom w:val="0"/>
                                                                                              <w:divBdr>
                                                                                                <w:top w:val="none" w:sz="0" w:space="0" w:color="auto"/>
                                                                                                <w:left w:val="none" w:sz="0" w:space="0" w:color="auto"/>
                                                                                                <w:bottom w:val="none" w:sz="0" w:space="0" w:color="auto"/>
                                                                                                <w:right w:val="none" w:sz="0" w:space="0" w:color="auto"/>
                                                                                              </w:divBdr>
                                                                                              <w:divsChild>
                                                                                                <w:div w:id="73161483">
                                                                                                  <w:marLeft w:val="0"/>
                                                                                                  <w:marRight w:val="0"/>
                                                                                                  <w:marTop w:val="0"/>
                                                                                                  <w:marBottom w:val="0"/>
                                                                                                  <w:divBdr>
                                                                                                    <w:top w:val="none" w:sz="0" w:space="0" w:color="auto"/>
                                                                                                    <w:left w:val="none" w:sz="0" w:space="0" w:color="auto"/>
                                                                                                    <w:bottom w:val="none" w:sz="0" w:space="0" w:color="auto"/>
                                                                                                    <w:right w:val="none" w:sz="0" w:space="0" w:color="auto"/>
                                                                                                  </w:divBdr>
                                                                                                  <w:divsChild>
                                                                                                    <w:div w:id="2122799280">
                                                                                                      <w:marLeft w:val="0"/>
                                                                                                      <w:marRight w:val="0"/>
                                                                                                      <w:marTop w:val="0"/>
                                                                                                      <w:marBottom w:val="0"/>
                                                                                                      <w:divBdr>
                                                                                                        <w:top w:val="none" w:sz="0" w:space="0" w:color="auto"/>
                                                                                                        <w:left w:val="none" w:sz="0" w:space="0" w:color="auto"/>
                                                                                                        <w:bottom w:val="none" w:sz="0" w:space="0" w:color="auto"/>
                                                                                                        <w:right w:val="none" w:sz="0" w:space="0" w:color="auto"/>
                                                                                                      </w:divBdr>
                                                                                                      <w:divsChild>
                                                                                                        <w:div w:id="949240543">
                                                                                                          <w:marLeft w:val="0"/>
                                                                                                          <w:marRight w:val="0"/>
                                                                                                          <w:marTop w:val="0"/>
                                                                                                          <w:marBottom w:val="0"/>
                                                                                                          <w:divBdr>
                                                                                                            <w:top w:val="none" w:sz="0" w:space="0" w:color="auto"/>
                                                                                                            <w:left w:val="none" w:sz="0" w:space="0" w:color="auto"/>
                                                                                                            <w:bottom w:val="none" w:sz="0" w:space="0" w:color="auto"/>
                                                                                                            <w:right w:val="none" w:sz="0" w:space="0" w:color="auto"/>
                                                                                                          </w:divBdr>
                                                                                                          <w:divsChild>
                                                                                                            <w:div w:id="364453745">
                                                                                                              <w:marLeft w:val="0"/>
                                                                                                              <w:marRight w:val="0"/>
                                                                                                              <w:marTop w:val="0"/>
                                                                                                              <w:marBottom w:val="0"/>
                                                                                                              <w:divBdr>
                                                                                                                <w:top w:val="none" w:sz="0" w:space="0" w:color="auto"/>
                                                                                                                <w:left w:val="none" w:sz="0" w:space="0" w:color="auto"/>
                                                                                                                <w:bottom w:val="none" w:sz="0" w:space="0" w:color="auto"/>
                                                                                                                <w:right w:val="none" w:sz="0" w:space="0" w:color="auto"/>
                                                                                                              </w:divBdr>
                                                                                                              <w:divsChild>
                                                                                                                <w:div w:id="1455252124">
                                                                                                                  <w:marLeft w:val="0"/>
                                                                                                                  <w:marRight w:val="0"/>
                                                                                                                  <w:marTop w:val="0"/>
                                                                                                                  <w:marBottom w:val="0"/>
                                                                                                                  <w:divBdr>
                                                                                                                    <w:top w:val="none" w:sz="0" w:space="0" w:color="auto"/>
                                                                                                                    <w:left w:val="none" w:sz="0" w:space="0" w:color="auto"/>
                                                                                                                    <w:bottom w:val="none" w:sz="0" w:space="0" w:color="auto"/>
                                                                                                                    <w:right w:val="none" w:sz="0" w:space="0" w:color="auto"/>
                                                                                                                  </w:divBdr>
                                                                                                                  <w:divsChild>
                                                                                                                    <w:div w:id="2142382305">
                                                                                                                      <w:marLeft w:val="0"/>
                                                                                                                      <w:marRight w:val="0"/>
                                                                                                                      <w:marTop w:val="0"/>
                                                                                                                      <w:marBottom w:val="0"/>
                                                                                                                      <w:divBdr>
                                                                                                                        <w:top w:val="none" w:sz="0" w:space="0" w:color="auto"/>
                                                                                                                        <w:left w:val="none" w:sz="0" w:space="0" w:color="auto"/>
                                                                                                                        <w:bottom w:val="none" w:sz="0" w:space="0" w:color="auto"/>
                                                                                                                        <w:right w:val="none" w:sz="0" w:space="0" w:color="auto"/>
                                                                                                                      </w:divBdr>
                                                                                                                      <w:divsChild>
                                                                                                                        <w:div w:id="885263681">
                                                                                                                          <w:marLeft w:val="0"/>
                                                                                                                          <w:marRight w:val="0"/>
                                                                                                                          <w:marTop w:val="0"/>
                                                                                                                          <w:marBottom w:val="0"/>
                                                                                                                          <w:divBdr>
                                                                                                                            <w:top w:val="none" w:sz="0" w:space="0" w:color="auto"/>
                                                                                                                            <w:left w:val="none" w:sz="0" w:space="0" w:color="auto"/>
                                                                                                                            <w:bottom w:val="none" w:sz="0" w:space="0" w:color="auto"/>
                                                                                                                            <w:right w:val="none" w:sz="0" w:space="0" w:color="auto"/>
                                                                                                                          </w:divBdr>
                                                                                                                          <w:divsChild>
                                                                                                                            <w:div w:id="1115756764">
                                                                                                                              <w:marLeft w:val="0"/>
                                                                                                                              <w:marRight w:val="0"/>
                                                                                                                              <w:marTop w:val="0"/>
                                                                                                                              <w:marBottom w:val="0"/>
                                                                                                                              <w:divBdr>
                                                                                                                                <w:top w:val="none" w:sz="0" w:space="0" w:color="auto"/>
                                                                                                                                <w:left w:val="none" w:sz="0" w:space="0" w:color="auto"/>
                                                                                                                                <w:bottom w:val="none" w:sz="0" w:space="0" w:color="auto"/>
                                                                                                                                <w:right w:val="none" w:sz="0" w:space="0" w:color="auto"/>
                                                                                                                              </w:divBdr>
                                                                                                                              <w:divsChild>
                                                                                                                                <w:div w:id="286283614">
                                                                                                                                  <w:marLeft w:val="0"/>
                                                                                                                                  <w:marRight w:val="0"/>
                                                                                                                                  <w:marTop w:val="0"/>
                                                                                                                                  <w:marBottom w:val="0"/>
                                                                                                                                  <w:divBdr>
                                                                                                                                    <w:top w:val="none" w:sz="0" w:space="0" w:color="auto"/>
                                                                                                                                    <w:left w:val="none" w:sz="0" w:space="0" w:color="auto"/>
                                                                                                                                    <w:bottom w:val="none" w:sz="0" w:space="0" w:color="auto"/>
                                                                                                                                    <w:right w:val="none" w:sz="0" w:space="0" w:color="auto"/>
                                                                                                                                  </w:divBdr>
                                                                                                                                  <w:divsChild>
                                                                                                                                    <w:div w:id="1591432522">
                                                                                                                                      <w:marLeft w:val="0"/>
                                                                                                                                      <w:marRight w:val="0"/>
                                                                                                                                      <w:marTop w:val="0"/>
                                                                                                                                      <w:marBottom w:val="0"/>
                                                                                                                                      <w:divBdr>
                                                                                                                                        <w:top w:val="none" w:sz="0" w:space="0" w:color="auto"/>
                                                                                                                                        <w:left w:val="none" w:sz="0" w:space="0" w:color="auto"/>
                                                                                                                                        <w:bottom w:val="none" w:sz="0" w:space="0" w:color="auto"/>
                                                                                                                                        <w:right w:val="none" w:sz="0" w:space="0" w:color="auto"/>
                                                                                                                                      </w:divBdr>
                                                                                                                                      <w:divsChild>
                                                                                                                                        <w:div w:id="678317027">
                                                                                                                                          <w:marLeft w:val="0"/>
                                                                                                                                          <w:marRight w:val="0"/>
                                                                                                                                          <w:marTop w:val="0"/>
                                                                                                                                          <w:marBottom w:val="0"/>
                                                                                                                                          <w:divBdr>
                                                                                                                                            <w:top w:val="none" w:sz="0" w:space="0" w:color="auto"/>
                                                                                                                                            <w:left w:val="none" w:sz="0" w:space="0" w:color="auto"/>
                                                                                                                                            <w:bottom w:val="none" w:sz="0" w:space="0" w:color="auto"/>
                                                                                                                                            <w:right w:val="none" w:sz="0" w:space="0" w:color="auto"/>
                                                                                                                                          </w:divBdr>
                                                                                                                                          <w:divsChild>
                                                                                                                                            <w:div w:id="79521640">
                                                                                                                                              <w:marLeft w:val="0"/>
                                                                                                                                              <w:marRight w:val="0"/>
                                                                                                                                              <w:marTop w:val="0"/>
                                                                                                                                              <w:marBottom w:val="0"/>
                                                                                                                                              <w:divBdr>
                                                                                                                                                <w:top w:val="none" w:sz="0" w:space="0" w:color="auto"/>
                                                                                                                                                <w:left w:val="none" w:sz="0" w:space="0" w:color="auto"/>
                                                                                                                                                <w:bottom w:val="none" w:sz="0" w:space="0" w:color="auto"/>
                                                                                                                                                <w:right w:val="none" w:sz="0" w:space="0" w:color="auto"/>
                                                                                                                                              </w:divBdr>
                                                                                                                                              <w:divsChild>
                                                                                                                                                <w:div w:id="1353143555">
                                                                                                                                                  <w:marLeft w:val="0"/>
                                                                                                                                                  <w:marRight w:val="0"/>
                                                                                                                                                  <w:marTop w:val="0"/>
                                                                                                                                                  <w:marBottom w:val="0"/>
                                                                                                                                                  <w:divBdr>
                                                                                                                                                    <w:top w:val="none" w:sz="0" w:space="0" w:color="auto"/>
                                                                                                                                                    <w:left w:val="none" w:sz="0" w:space="0" w:color="auto"/>
                                                                                                                                                    <w:bottom w:val="none" w:sz="0" w:space="0" w:color="auto"/>
                                                                                                                                                    <w:right w:val="none" w:sz="0" w:space="0" w:color="auto"/>
                                                                                                                                                  </w:divBdr>
                                                                                                                                                  <w:divsChild>
                                                                                                                                                    <w:div w:id="10073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86418-8B20-4E97-89E7-7E5CE9A73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822</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UNITED STATES GOVERNMENT STANDARD GENERAL LEDGER</vt:lpstr>
    </vt:vector>
  </TitlesOfParts>
  <Company>FMS</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GOVERNMENT STANDARD GENERAL LEDGER</dc:title>
  <dc:subject/>
  <dc:creator>Marlana White</dc:creator>
  <cp:keywords/>
  <cp:lastModifiedBy>Kathy L. Wages</cp:lastModifiedBy>
  <cp:revision>41</cp:revision>
  <cp:lastPrinted>2018-05-10T19:12:00Z</cp:lastPrinted>
  <dcterms:created xsi:type="dcterms:W3CDTF">2018-10-16T18:18:00Z</dcterms:created>
  <dcterms:modified xsi:type="dcterms:W3CDTF">2018-11-20T19:59:00Z</dcterms:modified>
</cp:coreProperties>
</file>